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6EE13" w14:textId="303966D6" w:rsidR="00D567A7" w:rsidRDefault="007A0363">
      <w:ins w:id="0" w:author="Author">
        <w:r>
          <w:rPr>
            <w:rFonts w:ascii="Franklin Gothic Demi" w:hAnsi="Franklin Gothic Demi"/>
            <w:noProof/>
            <w:sz w:val="40"/>
            <w:szCs w:val="40"/>
            <w:lang w:val="en-US"/>
          </w:rPr>
          <w:drawing>
            <wp:anchor distT="0" distB="0" distL="114300" distR="114300" simplePos="0" relativeHeight="251660288" behindDoc="0" locked="0" layoutInCell="0" allowOverlap="1" wp14:anchorId="067A48D2" wp14:editId="28261EEE">
              <wp:simplePos x="0" y="0"/>
              <wp:positionH relativeFrom="column">
                <wp:posOffset>4705350</wp:posOffset>
              </wp:positionH>
              <wp:positionV relativeFrom="paragraph">
                <wp:posOffset>-762000</wp:posOffset>
              </wp:positionV>
              <wp:extent cx="1440000" cy="1440000"/>
              <wp:effectExtent l="0" t="0" r="825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D567A7">
        <w:rPr>
          <w:noProof/>
          <w:lang w:val="en-US"/>
        </w:rPr>
        <w:drawing>
          <wp:anchor distT="0" distB="0" distL="114300" distR="114300" simplePos="0" relativeHeight="251658240" behindDoc="1" locked="0" layoutInCell="1" allowOverlap="1" wp14:anchorId="6E123EF8" wp14:editId="6375E7F8">
            <wp:simplePos x="0" y="0"/>
            <wp:positionH relativeFrom="column">
              <wp:posOffset>-135255</wp:posOffset>
            </wp:positionH>
            <wp:positionV relativeFrom="paragraph">
              <wp:posOffset>-1410970</wp:posOffset>
            </wp:positionV>
            <wp:extent cx="2171748" cy="14954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71748" cy="1495425"/>
                    </a:xfrm>
                    <a:prstGeom prst="rect">
                      <a:avLst/>
                    </a:prstGeom>
                  </pic:spPr>
                </pic:pic>
              </a:graphicData>
            </a:graphic>
            <wp14:sizeRelH relativeFrom="margin">
              <wp14:pctWidth>0</wp14:pctWidth>
            </wp14:sizeRelH>
            <wp14:sizeRelV relativeFrom="margin">
              <wp14:pctHeight>0</wp14:pctHeight>
            </wp14:sizeRelV>
          </wp:anchor>
        </w:drawing>
      </w:r>
    </w:p>
    <w:p w14:paraId="2BDB7816" w14:textId="2CE06DA1" w:rsidR="00D567A7" w:rsidRDefault="00D567A7"/>
    <w:p w14:paraId="38DA94D4" w14:textId="77777777" w:rsidR="00D567A7" w:rsidRDefault="00D567A7"/>
    <w:tbl>
      <w:tblPr>
        <w:tblStyle w:val="TableGrid"/>
        <w:tblW w:w="8615"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15"/>
      </w:tblGrid>
      <w:tr w:rsidR="00640BD0" w14:paraId="6D1F76C0" w14:textId="77777777" w:rsidTr="00962863">
        <w:trPr>
          <w:trHeight w:hRule="exact" w:val="1701"/>
        </w:trPr>
        <w:tc>
          <w:tcPr>
            <w:tcW w:w="8615" w:type="dxa"/>
          </w:tcPr>
          <w:p w14:paraId="4216263D" w14:textId="6332D59A" w:rsidR="00871DBD" w:rsidRDefault="0009095B" w:rsidP="0004596A">
            <w:pPr>
              <w:pStyle w:val="HEADLINES"/>
            </w:pPr>
            <w:r>
              <w:t>External expertise and services</w:t>
            </w:r>
            <w:r w:rsidR="00FC547F">
              <w:t xml:space="preserve"> costs</w:t>
            </w:r>
          </w:p>
          <w:p w14:paraId="66C5BFDC" w14:textId="424AC8CE" w:rsidR="00541721" w:rsidRDefault="0009095B" w:rsidP="005E6232">
            <w:pPr>
              <w:pStyle w:val="SUBHEADLINES"/>
            </w:pPr>
            <w:r>
              <w:t>Fact sheet</w:t>
            </w:r>
            <w:r w:rsidR="00DB1605">
              <w:t xml:space="preserve"> on</w:t>
            </w:r>
            <w:r w:rsidR="00103BE3">
              <w:t xml:space="preserve"> the</w:t>
            </w:r>
            <w:r w:rsidR="00DB1605">
              <w:t xml:space="preserve"> eligibility of external expertise and services </w:t>
            </w:r>
            <w:r w:rsidR="002D543F">
              <w:t>costs</w:t>
            </w:r>
            <w:r w:rsidR="005E6232">
              <w:rPr>
                <w:rStyle w:val="FootnoteReference"/>
              </w:rPr>
              <w:footnoteReference w:id="2"/>
            </w:r>
          </w:p>
          <w:p w14:paraId="4B5E429F" w14:textId="1387AB0D" w:rsidR="00FF4775" w:rsidRDefault="00465B88" w:rsidP="005E6232">
            <w:pPr>
              <w:pStyle w:val="SUBHEADLINES"/>
            </w:pPr>
            <w:r>
              <w:t>February</w:t>
            </w:r>
            <w:r w:rsidR="002D543F">
              <w:t xml:space="preserve"> 202</w:t>
            </w:r>
            <w:r>
              <w:t>2</w:t>
            </w:r>
          </w:p>
          <w:p w14:paraId="7A2EB695" w14:textId="77777777" w:rsidR="00541721" w:rsidRPr="00541721" w:rsidRDefault="00541721" w:rsidP="00541721">
            <w:bookmarkStart w:id="1" w:name="_GoBack"/>
            <w:bookmarkEnd w:id="1"/>
          </w:p>
        </w:tc>
      </w:tr>
    </w:tbl>
    <w:p w14:paraId="6B1B9111" w14:textId="77777777" w:rsidR="00541721" w:rsidRPr="00541721" w:rsidRDefault="0009095B" w:rsidP="00314A0D">
      <w:pPr>
        <w:pStyle w:val="BOLDStandardBLUE"/>
      </w:pPr>
      <w:r>
        <w:t>Definition</w:t>
      </w:r>
    </w:p>
    <w:p w14:paraId="1B9939FB" w14:textId="77777777" w:rsidR="000A6C31" w:rsidRPr="00251921" w:rsidRDefault="000A6C31" w:rsidP="00251921"/>
    <w:p w14:paraId="60520EF3" w14:textId="5809E6AF" w:rsidR="00BA4006" w:rsidRDefault="0009095B" w:rsidP="00852C4F">
      <w:pPr>
        <w:jc w:val="both"/>
      </w:pPr>
      <w:r w:rsidRPr="0009095B">
        <w:t>E</w:t>
      </w:r>
      <w:r>
        <w:t xml:space="preserve">xternal expertise and services </w:t>
      </w:r>
      <w:r w:rsidR="00672EEE">
        <w:t xml:space="preserve">costs </w:t>
      </w:r>
      <w:r w:rsidR="00FC547F">
        <w:t>cover expenditures</w:t>
      </w:r>
      <w:r w:rsidRPr="0009095B">
        <w:t xml:space="preserve"> paid</w:t>
      </w:r>
      <w:r w:rsidR="00382294">
        <w:t xml:space="preserve"> by the partner organisation</w:t>
      </w:r>
      <w:r w:rsidR="00417259">
        <w:t xml:space="preserve"> for </w:t>
      </w:r>
      <w:r w:rsidR="00672EEE">
        <w:t xml:space="preserve">the support in the </w:t>
      </w:r>
      <w:r w:rsidR="00797E4D">
        <w:t>project</w:t>
      </w:r>
      <w:r w:rsidR="00634073">
        <w:t xml:space="preserve"> implementation </w:t>
      </w:r>
      <w:r w:rsidR="00417259">
        <w:t>provided by a public or private body</w:t>
      </w:r>
      <w:r w:rsidR="00672EEE">
        <w:t>,</w:t>
      </w:r>
      <w:r w:rsidR="00417259">
        <w:t xml:space="preserve"> or a natural person outside of the partner organisation. These costs should be</w:t>
      </w:r>
      <w:r w:rsidRPr="0009095B">
        <w:t xml:space="preserve"> based on contracts or written agreements </w:t>
      </w:r>
      <w:r w:rsidR="00FC547F">
        <w:t xml:space="preserve">concluded with </w:t>
      </w:r>
      <w:r w:rsidR="00FC547F" w:rsidRPr="0009095B">
        <w:t>external experts and service providers</w:t>
      </w:r>
      <w:r w:rsidR="00FF797A">
        <w:t>,</w:t>
      </w:r>
      <w:r w:rsidR="00FC547F">
        <w:t xml:space="preserve"> </w:t>
      </w:r>
      <w:r w:rsidRPr="0009095B">
        <w:t xml:space="preserve">and </w:t>
      </w:r>
      <w:r w:rsidR="00FC547F">
        <w:t xml:space="preserve">paid </w:t>
      </w:r>
      <w:r w:rsidR="00672EEE">
        <w:t>based on</w:t>
      </w:r>
      <w:r w:rsidR="00FC547F">
        <w:t xml:space="preserve"> </w:t>
      </w:r>
      <w:r w:rsidRPr="0009095B">
        <w:t>invoices or</w:t>
      </w:r>
      <w:r w:rsidR="00672EEE">
        <w:t xml:space="preserve"> equivalent</w:t>
      </w:r>
      <w:r w:rsidRPr="0009095B">
        <w:t xml:space="preserve"> requests for reimbursement</w:t>
      </w:r>
      <w:r w:rsidR="00FC547F">
        <w:t>.</w:t>
      </w:r>
      <w:r w:rsidRPr="0009095B">
        <w:t xml:space="preserve"> </w:t>
      </w:r>
    </w:p>
    <w:p w14:paraId="58D32743" w14:textId="77777777" w:rsidR="00B15764" w:rsidRDefault="00B15764" w:rsidP="00852C4F">
      <w:pPr>
        <w:jc w:val="both"/>
      </w:pPr>
    </w:p>
    <w:p w14:paraId="47146608" w14:textId="77777777" w:rsidR="00673407" w:rsidRDefault="00673407" w:rsidP="00313D79"/>
    <w:p w14:paraId="75EA8DDF" w14:textId="77777777" w:rsidR="00FC547F" w:rsidRDefault="00FC547F" w:rsidP="00FC547F">
      <w:pPr>
        <w:jc w:val="both"/>
      </w:pPr>
      <w:r w:rsidRPr="006C5E3D">
        <w:rPr>
          <w:rFonts w:ascii="Franklin Gothic Demi" w:hAnsi="Franklin Gothic Demi"/>
          <w:color w:val="007BA1" w:themeColor="accent2"/>
        </w:rPr>
        <w:t>Legal references</w:t>
      </w:r>
      <w:r>
        <w:t xml:space="preserve"> </w:t>
      </w:r>
    </w:p>
    <w:p w14:paraId="4251A2B7" w14:textId="77777777" w:rsidR="00FC547F" w:rsidRDefault="00FC547F" w:rsidP="00FC547F">
      <w:pPr>
        <w:jc w:val="both"/>
      </w:pPr>
    </w:p>
    <w:p w14:paraId="61302AFC" w14:textId="7D89FA4A" w:rsidR="00587A6B" w:rsidRDefault="00FC547F" w:rsidP="00587A6B">
      <w:pPr>
        <w:jc w:val="both"/>
      </w:pPr>
      <w:r>
        <w:t xml:space="preserve">According to Article 42 of </w:t>
      </w:r>
      <w:proofErr w:type="spellStart"/>
      <w:r>
        <w:t>Interreg</w:t>
      </w:r>
      <w:proofErr w:type="spellEnd"/>
      <w:r>
        <w:t xml:space="preserve"> Regulation</w:t>
      </w:r>
      <w:r w:rsidR="00601B28">
        <w:t>,</w:t>
      </w:r>
      <w:r w:rsidR="00CB2BD2">
        <w:t xml:space="preserve"> </w:t>
      </w:r>
      <w:r w:rsidR="00587A6B">
        <w:t>external expertise and services</w:t>
      </w:r>
      <w:r>
        <w:t xml:space="preserve"> costs are limited to:</w:t>
      </w:r>
    </w:p>
    <w:p w14:paraId="0FEDF3B2" w14:textId="77777777" w:rsidR="00587A6B" w:rsidRDefault="00587A6B" w:rsidP="00587A6B">
      <w:pPr>
        <w:pStyle w:val="Default"/>
      </w:pPr>
    </w:p>
    <w:p w14:paraId="36AAA797" w14:textId="59213CD0" w:rsidR="00587A6B" w:rsidRPr="00587A6B" w:rsidRDefault="00587A6B" w:rsidP="00587A6B">
      <w:pPr>
        <w:pStyle w:val="ListParagraph"/>
        <w:numPr>
          <w:ilvl w:val="0"/>
          <w:numId w:val="19"/>
        </w:numPr>
        <w:jc w:val="both"/>
      </w:pPr>
      <w:r w:rsidRPr="00587A6B">
        <w:t>studies or surveys (such as evaluations, strategies, concept notes, design plans, handbooks);</w:t>
      </w:r>
    </w:p>
    <w:p w14:paraId="4BEC20F9" w14:textId="154CB4F6" w:rsidR="00587A6B" w:rsidRPr="00587A6B" w:rsidRDefault="00587A6B" w:rsidP="00587A6B">
      <w:pPr>
        <w:pStyle w:val="ListParagraph"/>
        <w:numPr>
          <w:ilvl w:val="0"/>
          <w:numId w:val="19"/>
        </w:numPr>
        <w:jc w:val="both"/>
      </w:pPr>
      <w:r w:rsidRPr="00587A6B">
        <w:t>training;</w:t>
      </w:r>
    </w:p>
    <w:p w14:paraId="3CB9D77C" w14:textId="4154DD15" w:rsidR="00587A6B" w:rsidRPr="00587A6B" w:rsidRDefault="00587A6B" w:rsidP="00587A6B">
      <w:pPr>
        <w:pStyle w:val="ListParagraph"/>
        <w:numPr>
          <w:ilvl w:val="0"/>
          <w:numId w:val="19"/>
        </w:numPr>
        <w:jc w:val="both"/>
      </w:pPr>
      <w:r w:rsidRPr="00587A6B">
        <w:t>translations;</w:t>
      </w:r>
    </w:p>
    <w:p w14:paraId="408C8085" w14:textId="3153EFC1" w:rsidR="00587A6B" w:rsidRPr="00587A6B" w:rsidRDefault="00587A6B" w:rsidP="00587A6B">
      <w:pPr>
        <w:pStyle w:val="ListParagraph"/>
        <w:numPr>
          <w:ilvl w:val="0"/>
          <w:numId w:val="19"/>
        </w:numPr>
        <w:jc w:val="both"/>
      </w:pPr>
      <w:r w:rsidRPr="00587A6B">
        <w:t>development, modifications and updates to IT systems and website</w:t>
      </w:r>
      <w:r w:rsidR="00601B28">
        <w:t>s</w:t>
      </w:r>
      <w:r w:rsidRPr="00587A6B">
        <w:t>;</w:t>
      </w:r>
    </w:p>
    <w:p w14:paraId="692B4B4D" w14:textId="3F3FDB57" w:rsidR="00587A6B" w:rsidRPr="00FC2F6A" w:rsidRDefault="00587A6B" w:rsidP="00587A6B">
      <w:pPr>
        <w:pStyle w:val="ListParagraph"/>
        <w:numPr>
          <w:ilvl w:val="0"/>
          <w:numId w:val="19"/>
        </w:numPr>
        <w:jc w:val="both"/>
      </w:pPr>
      <w:r w:rsidRPr="00587A6B">
        <w:t xml:space="preserve">promotion, communication, publicity, promotional items and activities or information </w:t>
      </w:r>
      <w:r w:rsidR="0085251A" w:rsidRPr="0085251A">
        <w:t xml:space="preserve">linked to an </w:t>
      </w:r>
      <w:r w:rsidR="0085251A" w:rsidRPr="00FC2F6A">
        <w:t>operation or to a programme as such</w:t>
      </w:r>
      <w:r w:rsidRPr="00FC2F6A">
        <w:t>;</w:t>
      </w:r>
    </w:p>
    <w:p w14:paraId="3CF4B2C6" w14:textId="1A2B3977" w:rsidR="00587A6B" w:rsidRPr="00FC2F6A" w:rsidRDefault="00587A6B" w:rsidP="00587A6B">
      <w:pPr>
        <w:pStyle w:val="ListParagraph"/>
        <w:numPr>
          <w:ilvl w:val="0"/>
          <w:numId w:val="19"/>
        </w:numPr>
        <w:jc w:val="both"/>
      </w:pPr>
      <w:r w:rsidRPr="00FC2F6A">
        <w:t>financial management;</w:t>
      </w:r>
    </w:p>
    <w:p w14:paraId="127B1BB1" w14:textId="38FE916F" w:rsidR="00587A6B" w:rsidRPr="00587A6B" w:rsidRDefault="00587A6B" w:rsidP="00587A6B">
      <w:pPr>
        <w:pStyle w:val="ListParagraph"/>
        <w:numPr>
          <w:ilvl w:val="0"/>
          <w:numId w:val="19"/>
        </w:numPr>
        <w:jc w:val="both"/>
      </w:pPr>
      <w:r w:rsidRPr="00587A6B">
        <w:t>services related to the organisation and implementation of events or meetings (including rent, catering or interpretation);</w:t>
      </w:r>
    </w:p>
    <w:p w14:paraId="17E20CE6" w14:textId="22B04CB6" w:rsidR="00587A6B" w:rsidRPr="00587A6B" w:rsidRDefault="00587A6B" w:rsidP="00587A6B">
      <w:pPr>
        <w:pStyle w:val="ListParagraph"/>
        <w:numPr>
          <w:ilvl w:val="0"/>
          <w:numId w:val="19"/>
        </w:numPr>
        <w:jc w:val="both"/>
      </w:pPr>
      <w:r w:rsidRPr="00587A6B">
        <w:t>participation in events (such as registration fees);</w:t>
      </w:r>
    </w:p>
    <w:p w14:paraId="5615A4DA" w14:textId="1151B32F" w:rsidR="00587A6B" w:rsidRPr="00587A6B" w:rsidRDefault="00587A6B" w:rsidP="00587A6B">
      <w:pPr>
        <w:pStyle w:val="ListParagraph"/>
        <w:numPr>
          <w:ilvl w:val="0"/>
          <w:numId w:val="19"/>
        </w:numPr>
        <w:jc w:val="both"/>
      </w:pPr>
      <w:r w:rsidRPr="00587A6B">
        <w:t>legal consultancy and notarial services, technical and financial expertise, other consultancy and accountancy services;</w:t>
      </w:r>
    </w:p>
    <w:p w14:paraId="17621C1C" w14:textId="71E14C80" w:rsidR="00587A6B" w:rsidRPr="00587A6B" w:rsidRDefault="00587A6B" w:rsidP="00587A6B">
      <w:pPr>
        <w:pStyle w:val="ListParagraph"/>
        <w:numPr>
          <w:ilvl w:val="0"/>
          <w:numId w:val="19"/>
        </w:numPr>
        <w:jc w:val="both"/>
      </w:pPr>
      <w:r w:rsidRPr="00587A6B">
        <w:t>intellectual property rights;</w:t>
      </w:r>
    </w:p>
    <w:p w14:paraId="29DD1AA4" w14:textId="7C219727" w:rsidR="00587A6B" w:rsidRPr="00587A6B" w:rsidRDefault="00587A6B" w:rsidP="00587A6B">
      <w:pPr>
        <w:pStyle w:val="ListParagraph"/>
        <w:numPr>
          <w:ilvl w:val="0"/>
          <w:numId w:val="19"/>
        </w:numPr>
        <w:jc w:val="both"/>
      </w:pPr>
      <w:r w:rsidRPr="00587A6B">
        <w:t xml:space="preserve">verifications pursuant to point (a) of Article 74(1) </w:t>
      </w:r>
      <w:r w:rsidR="00672EEE">
        <w:t>CPR</w:t>
      </w:r>
      <w:r w:rsidRPr="00587A6B">
        <w:t xml:space="preserve"> and Article 46(1) of </w:t>
      </w:r>
      <w:proofErr w:type="spellStart"/>
      <w:r w:rsidR="00672EEE">
        <w:t>Interreg</w:t>
      </w:r>
      <w:proofErr w:type="spellEnd"/>
      <w:r w:rsidR="00672EEE" w:rsidRPr="00587A6B">
        <w:t xml:space="preserve"> </w:t>
      </w:r>
      <w:r w:rsidRPr="00587A6B">
        <w:t>Regulation;</w:t>
      </w:r>
      <w:r w:rsidR="005A3AB9">
        <w:t xml:space="preserve"> </w:t>
      </w:r>
      <w:r w:rsidR="00905765">
        <w:t>(i.e.</w:t>
      </w:r>
      <w:r w:rsidR="00601B28">
        <w:t>,</w:t>
      </w:r>
      <w:r w:rsidR="00905765">
        <w:t xml:space="preserve"> control</w:t>
      </w:r>
      <w:r w:rsidR="00AA6477">
        <w:t>ler</w:t>
      </w:r>
      <w:r w:rsidR="005A3AB9">
        <w:t>s’</w:t>
      </w:r>
      <w:r w:rsidR="00905765">
        <w:t xml:space="preserve"> costs)</w:t>
      </w:r>
    </w:p>
    <w:p w14:paraId="2253CF76" w14:textId="121C9CC9" w:rsidR="00587A6B" w:rsidRPr="00FC2F6A" w:rsidRDefault="00587A6B" w:rsidP="00587A6B">
      <w:pPr>
        <w:pStyle w:val="ListParagraph"/>
        <w:numPr>
          <w:ilvl w:val="0"/>
          <w:numId w:val="19"/>
        </w:numPr>
        <w:jc w:val="both"/>
      </w:pPr>
      <w:r w:rsidRPr="00FC2F6A">
        <w:lastRenderedPageBreak/>
        <w:t xml:space="preserve">costs for the accounting function on programme level pursuant to Article 76 </w:t>
      </w:r>
      <w:r w:rsidR="00672EEE" w:rsidRPr="00FC2F6A">
        <w:t xml:space="preserve">CPR </w:t>
      </w:r>
      <w:r w:rsidRPr="00FC2F6A">
        <w:t xml:space="preserve">and Article 47 of </w:t>
      </w:r>
      <w:proofErr w:type="spellStart"/>
      <w:r w:rsidR="00672EEE" w:rsidRPr="00FC2F6A">
        <w:t>Interreg</w:t>
      </w:r>
      <w:proofErr w:type="spellEnd"/>
      <w:r w:rsidR="00672EEE" w:rsidRPr="00FC2F6A">
        <w:t xml:space="preserve"> </w:t>
      </w:r>
      <w:r w:rsidRPr="00FC2F6A">
        <w:t>Regulation;</w:t>
      </w:r>
    </w:p>
    <w:p w14:paraId="044A9918" w14:textId="131A700C" w:rsidR="00587A6B" w:rsidRPr="00587A6B" w:rsidRDefault="00587A6B" w:rsidP="00587A6B">
      <w:pPr>
        <w:pStyle w:val="ListParagraph"/>
        <w:numPr>
          <w:ilvl w:val="0"/>
          <w:numId w:val="19"/>
        </w:numPr>
        <w:jc w:val="both"/>
      </w:pPr>
      <w:r w:rsidRPr="00FC2F6A">
        <w:t xml:space="preserve">audit costs on programme level pursuant to Articles 78 and 81 </w:t>
      </w:r>
      <w:r w:rsidR="00672EEE" w:rsidRPr="00FC2F6A">
        <w:t xml:space="preserve">CPR </w:t>
      </w:r>
      <w:r w:rsidRPr="00FC2F6A">
        <w:t xml:space="preserve">and pursuant to Articles 48 and 49 of </w:t>
      </w:r>
      <w:proofErr w:type="spellStart"/>
      <w:r w:rsidR="00672EEE" w:rsidRPr="00FC2F6A">
        <w:t>Interreg</w:t>
      </w:r>
      <w:proofErr w:type="spellEnd"/>
      <w:r w:rsidR="00672EEE" w:rsidRPr="00FC2F6A">
        <w:t xml:space="preserve"> </w:t>
      </w:r>
      <w:r w:rsidRPr="00FC2F6A">
        <w:t>Regulation;</w:t>
      </w:r>
    </w:p>
    <w:p w14:paraId="3CDFDC2D" w14:textId="262C002A" w:rsidR="00587A6B" w:rsidRPr="00587A6B" w:rsidRDefault="00587A6B" w:rsidP="00587A6B">
      <w:pPr>
        <w:pStyle w:val="ListParagraph"/>
        <w:numPr>
          <w:ilvl w:val="0"/>
          <w:numId w:val="19"/>
        </w:numPr>
        <w:jc w:val="both"/>
      </w:pPr>
      <w:r w:rsidRPr="00587A6B">
        <w:t>the provision of guarantees by a bank or other financial institution</w:t>
      </w:r>
      <w:r w:rsidR="00601B28">
        <w:t>,</w:t>
      </w:r>
      <w:r w:rsidRPr="00587A6B">
        <w:t xml:space="preserve"> where required by Union or national law</w:t>
      </w:r>
      <w:r w:rsidR="00601B28">
        <w:t>,</w:t>
      </w:r>
      <w:r w:rsidRPr="00587A6B">
        <w:t xml:space="preserve"> or in a programming document adopted by the monitoring committee;</w:t>
      </w:r>
    </w:p>
    <w:p w14:paraId="385D55D3" w14:textId="4C55FB90" w:rsidR="00587A6B" w:rsidRDefault="00587A6B" w:rsidP="00587A6B">
      <w:pPr>
        <w:pStyle w:val="ListParagraph"/>
        <w:numPr>
          <w:ilvl w:val="0"/>
          <w:numId w:val="19"/>
        </w:numPr>
        <w:jc w:val="both"/>
      </w:pPr>
      <w:r w:rsidRPr="00587A6B">
        <w:t xml:space="preserve">travel and accommodation for external experts, speakers, chairpersons of meetings and service providers; </w:t>
      </w:r>
    </w:p>
    <w:p w14:paraId="0CBE9076" w14:textId="6D96418B" w:rsidR="00587A6B" w:rsidRPr="00587A6B" w:rsidRDefault="00587A6B" w:rsidP="00587A6B">
      <w:pPr>
        <w:pStyle w:val="ListParagraph"/>
        <w:numPr>
          <w:ilvl w:val="0"/>
          <w:numId w:val="19"/>
        </w:numPr>
        <w:jc w:val="both"/>
      </w:pPr>
      <w:r w:rsidRPr="009F4C42">
        <w:t>other specific expertise and services needed for operations.</w:t>
      </w:r>
    </w:p>
    <w:p w14:paraId="6CE8E36B" w14:textId="77777777" w:rsidR="00FC547F" w:rsidRDefault="00FC547F" w:rsidP="00FC547F">
      <w:pPr>
        <w:jc w:val="both"/>
      </w:pPr>
    </w:p>
    <w:p w14:paraId="3D697C54" w14:textId="4D07053E" w:rsidR="00FC547F" w:rsidRDefault="00FC547F" w:rsidP="00FC547F">
      <w:pPr>
        <w:jc w:val="both"/>
      </w:pPr>
      <w:r>
        <w:t>The above list is exhaustive</w:t>
      </w:r>
      <w:r w:rsidR="00672EEE">
        <w:t>,</w:t>
      </w:r>
      <w:r>
        <w:t xml:space="preserve"> and programmes cannot add additional types of costs to this list</w:t>
      </w:r>
      <w:r w:rsidR="009F4C42">
        <w:t xml:space="preserve"> </w:t>
      </w:r>
      <w:r w:rsidR="009F4C42" w:rsidRPr="00FC2F6A">
        <w:t xml:space="preserve">(a programme may </w:t>
      </w:r>
      <w:r w:rsidR="007122E5" w:rsidRPr="00FC2F6A">
        <w:t xml:space="preserve">specify the catalogue of costs under </w:t>
      </w:r>
      <w:r w:rsidR="009F4C42" w:rsidRPr="00FC2F6A">
        <w:t>letter p)</w:t>
      </w:r>
      <w:r w:rsidRPr="00FC2F6A">
        <w:t>. The Interact tool, Matrix of costs</w:t>
      </w:r>
      <w:r w:rsidR="00B23F03" w:rsidRPr="00FC2F6A">
        <w:rPr>
          <w:rStyle w:val="FootnoteReference"/>
        </w:rPr>
        <w:footnoteReference w:id="3"/>
      </w:r>
      <w:r w:rsidRPr="00FC2F6A">
        <w:t xml:space="preserve">, presents further </w:t>
      </w:r>
      <w:r w:rsidR="00672EEE" w:rsidRPr="00FC2F6A">
        <w:t xml:space="preserve">examples </w:t>
      </w:r>
      <w:r w:rsidRPr="00FC2F6A">
        <w:t>of eligible and ineligible costs under</w:t>
      </w:r>
      <w:r>
        <w:t xml:space="preserve"> this cost category.</w:t>
      </w:r>
    </w:p>
    <w:p w14:paraId="76E482D2" w14:textId="377BA468" w:rsidR="002C76FA" w:rsidRDefault="002C76FA" w:rsidP="00313D79"/>
    <w:p w14:paraId="5F09D43A" w14:textId="1A692172" w:rsidR="002C76FA" w:rsidRPr="00B80B70" w:rsidRDefault="002C76FA" w:rsidP="002C76FA">
      <w:pPr>
        <w:pStyle w:val="Default"/>
        <w:rPr>
          <w:rFonts w:ascii="Franklin Gothic Book" w:hAnsi="Franklin Gothic Book" w:cstheme="minorBidi"/>
          <w:color w:val="000000" w:themeColor="text1"/>
          <w:spacing w:val="4"/>
          <w:sz w:val="21"/>
          <w:lang w:val="en-GB"/>
        </w:rPr>
      </w:pPr>
      <w:bookmarkStart w:id="2" w:name="_Hlk82522932"/>
      <w:r>
        <w:rPr>
          <w:rFonts w:ascii="Franklin Gothic Book" w:hAnsi="Franklin Gothic Book" w:cstheme="minorBidi"/>
          <w:color w:val="000000" w:themeColor="text1"/>
          <w:spacing w:val="4"/>
          <w:sz w:val="21"/>
          <w:lang w:val="en-GB"/>
        </w:rPr>
        <w:t>Below</w:t>
      </w:r>
      <w:r w:rsidR="00601B28">
        <w:rPr>
          <w:rFonts w:ascii="Franklin Gothic Book" w:hAnsi="Franklin Gothic Book" w:cstheme="minorBidi"/>
          <w:color w:val="000000" w:themeColor="text1"/>
          <w:spacing w:val="4"/>
          <w:sz w:val="21"/>
          <w:lang w:val="en-GB"/>
        </w:rPr>
        <w:t>,</w:t>
      </w:r>
      <w:r>
        <w:rPr>
          <w:rFonts w:ascii="Franklin Gothic Book" w:hAnsi="Franklin Gothic Book" w:cstheme="minorBidi"/>
          <w:color w:val="000000" w:themeColor="text1"/>
          <w:spacing w:val="4"/>
          <w:sz w:val="21"/>
          <w:lang w:val="en-GB"/>
        </w:rPr>
        <w:t xml:space="preserve"> you will find all articles from CPR and </w:t>
      </w:r>
      <w:proofErr w:type="spellStart"/>
      <w:r>
        <w:rPr>
          <w:rFonts w:ascii="Franklin Gothic Book" w:hAnsi="Franklin Gothic Book" w:cstheme="minorBidi"/>
          <w:color w:val="000000" w:themeColor="text1"/>
          <w:spacing w:val="4"/>
          <w:sz w:val="21"/>
          <w:lang w:val="en-GB"/>
        </w:rPr>
        <w:t>Interreg</w:t>
      </w:r>
      <w:proofErr w:type="spellEnd"/>
      <w:r>
        <w:rPr>
          <w:rFonts w:ascii="Franklin Gothic Book" w:hAnsi="Franklin Gothic Book" w:cstheme="minorBidi"/>
          <w:color w:val="000000" w:themeColor="text1"/>
          <w:spacing w:val="4"/>
          <w:sz w:val="21"/>
          <w:lang w:val="en-GB"/>
        </w:rPr>
        <w:t xml:space="preserve"> Regulation </w:t>
      </w:r>
      <w:r w:rsidRPr="00B80B70">
        <w:rPr>
          <w:rFonts w:ascii="Franklin Gothic Book" w:hAnsi="Franklin Gothic Book" w:cstheme="minorBidi"/>
          <w:color w:val="000000" w:themeColor="text1"/>
          <w:spacing w:val="4"/>
          <w:sz w:val="21"/>
          <w:lang w:val="en-GB"/>
        </w:rPr>
        <w:t xml:space="preserve">applicable for </w:t>
      </w:r>
      <w:r>
        <w:rPr>
          <w:rFonts w:ascii="Franklin Gothic Book" w:hAnsi="Franklin Gothic Book" w:cstheme="minorBidi"/>
          <w:color w:val="000000" w:themeColor="text1"/>
          <w:spacing w:val="4"/>
          <w:sz w:val="21"/>
          <w:lang w:val="en-GB"/>
        </w:rPr>
        <w:t>external expertise and services costs, referenced in this fact sheet:</w:t>
      </w:r>
    </w:p>
    <w:bookmarkEnd w:id="2"/>
    <w:p w14:paraId="6401810F" w14:textId="29AB8F84" w:rsidR="00B23F03" w:rsidRDefault="00B23F03" w:rsidP="00313D79"/>
    <w:p w14:paraId="35AD7BC4" w14:textId="1CF8432E" w:rsidR="00B23F03" w:rsidRPr="00B15764" w:rsidRDefault="00367203" w:rsidP="00314A0D">
      <w:pPr>
        <w:pStyle w:val="BOLDStandard"/>
      </w:pPr>
      <w:r w:rsidRPr="00367203">
        <w:t>Regulation (EU) No 2021/10</w:t>
      </w:r>
      <w:r>
        <w:t xml:space="preserve">60 - </w:t>
      </w:r>
      <w:r w:rsidR="00B23F03" w:rsidRPr="00B15764">
        <w:t>CPR</w:t>
      </w:r>
    </w:p>
    <w:p w14:paraId="50F741F4" w14:textId="77777777" w:rsidR="00B23F03" w:rsidRDefault="00B23F03" w:rsidP="00313D79"/>
    <w:p w14:paraId="2DDA4E97" w14:textId="6F12DDEF" w:rsidR="00CE670A" w:rsidRDefault="00CE670A" w:rsidP="00987299">
      <w:pPr>
        <w:pStyle w:val="ListParagraph"/>
        <w:numPr>
          <w:ilvl w:val="0"/>
          <w:numId w:val="28"/>
        </w:numPr>
      </w:pPr>
      <w:r>
        <w:t>Article 63 – Eligibility</w:t>
      </w:r>
      <w:r w:rsidR="00B23F03">
        <w:t>,</w:t>
      </w:r>
    </w:p>
    <w:p w14:paraId="41D910A9" w14:textId="7B2432B1" w:rsidR="00987299" w:rsidRDefault="00987299" w:rsidP="00987299">
      <w:pPr>
        <w:pStyle w:val="ListParagraph"/>
        <w:numPr>
          <w:ilvl w:val="0"/>
          <w:numId w:val="28"/>
        </w:numPr>
      </w:pPr>
      <w:r w:rsidRPr="00987299">
        <w:rPr>
          <w:lang w:val="fr-FR"/>
        </w:rPr>
        <w:t>Article 64 – Non-eligible costs,</w:t>
      </w:r>
    </w:p>
    <w:p w14:paraId="5F2CF338" w14:textId="7ACA46AB" w:rsidR="00B23F03" w:rsidRDefault="00B23F03" w:rsidP="00987299">
      <w:pPr>
        <w:pStyle w:val="ListParagraph"/>
        <w:numPr>
          <w:ilvl w:val="0"/>
          <w:numId w:val="28"/>
        </w:numPr>
      </w:pPr>
      <w:bookmarkStart w:id="3" w:name="_Hlk84237041"/>
      <w:r>
        <w:t xml:space="preserve">Article 67 - </w:t>
      </w:r>
      <w:r w:rsidRPr="00B23F03">
        <w:t>Specific eligibility rules for grants</w:t>
      </w:r>
      <w:r w:rsidR="002C76FA">
        <w:t>.</w:t>
      </w:r>
    </w:p>
    <w:bookmarkEnd w:id="3"/>
    <w:p w14:paraId="4BA0976F" w14:textId="6ADE5463" w:rsidR="002C76FA" w:rsidRDefault="002C76FA" w:rsidP="00B23F03"/>
    <w:p w14:paraId="6E585CB6" w14:textId="7E33F67F" w:rsidR="002C76FA" w:rsidRPr="00B15764" w:rsidRDefault="00DE1EFE" w:rsidP="00314A0D">
      <w:pPr>
        <w:pStyle w:val="BOLDStandard"/>
      </w:pPr>
      <w:r w:rsidRPr="00DE1EFE">
        <w:t>Regulation (EU) No 2021/1059</w:t>
      </w:r>
      <w:r>
        <w:t xml:space="preserve"> - </w:t>
      </w:r>
      <w:proofErr w:type="spellStart"/>
      <w:r w:rsidR="002C76FA" w:rsidRPr="00B15764">
        <w:t>Interreg</w:t>
      </w:r>
      <w:proofErr w:type="spellEnd"/>
      <w:r w:rsidR="002C76FA" w:rsidRPr="00B15764">
        <w:t xml:space="preserve"> Regulation</w:t>
      </w:r>
    </w:p>
    <w:p w14:paraId="5FBD3FEE" w14:textId="7A4A87F7" w:rsidR="002C76FA" w:rsidRDefault="002C76FA" w:rsidP="00B23F03"/>
    <w:p w14:paraId="531F74B2" w14:textId="2F2CB6A3" w:rsidR="00987299" w:rsidRDefault="00987299" w:rsidP="00987299">
      <w:pPr>
        <w:pStyle w:val="ListParagraph"/>
        <w:numPr>
          <w:ilvl w:val="0"/>
          <w:numId w:val="29"/>
        </w:numPr>
      </w:pPr>
      <w:r>
        <w:t>Article 37 - Rules on eligibility of expenditure,</w:t>
      </w:r>
    </w:p>
    <w:p w14:paraId="616762F4" w14:textId="58079C61" w:rsidR="00987299" w:rsidRDefault="00987299" w:rsidP="00987299">
      <w:pPr>
        <w:pStyle w:val="ListParagraph"/>
        <w:numPr>
          <w:ilvl w:val="0"/>
          <w:numId w:val="29"/>
        </w:numPr>
      </w:pPr>
      <w:r>
        <w:t>Article 38 - General provisions on eligibility of cost categories,</w:t>
      </w:r>
    </w:p>
    <w:p w14:paraId="184F0E43" w14:textId="52138D45" w:rsidR="002C76FA" w:rsidRDefault="002C76FA" w:rsidP="00987299">
      <w:pPr>
        <w:pStyle w:val="ListParagraph"/>
        <w:numPr>
          <w:ilvl w:val="0"/>
          <w:numId w:val="29"/>
        </w:numPr>
      </w:pPr>
      <w:r>
        <w:t>Article 42 – External expertise and services costs.</w:t>
      </w:r>
    </w:p>
    <w:p w14:paraId="35C7F419" w14:textId="70767667" w:rsidR="00CE670A" w:rsidRDefault="00CE670A" w:rsidP="00313D79"/>
    <w:p w14:paraId="0BA9411C" w14:textId="77777777" w:rsidR="002C76FA" w:rsidRDefault="002C76FA" w:rsidP="00313D79"/>
    <w:p w14:paraId="7B75390A" w14:textId="77777777" w:rsidR="00673407" w:rsidRPr="007A49E4" w:rsidRDefault="0009095B" w:rsidP="00314A0D">
      <w:pPr>
        <w:pStyle w:val="BOLDStandard"/>
        <w:rPr>
          <w:rFonts w:ascii="Franklin Gothic Demi" w:hAnsi="Franklin Gothic Demi"/>
          <w:b w:val="0"/>
          <w:bCs w:val="0"/>
          <w:color w:val="007BA1" w:themeColor="accent2"/>
        </w:rPr>
      </w:pPr>
      <w:r w:rsidRPr="007A49E4">
        <w:rPr>
          <w:rFonts w:ascii="Franklin Gothic Demi" w:hAnsi="Franklin Gothic Demi"/>
          <w:b w:val="0"/>
          <w:bCs w:val="0"/>
          <w:color w:val="007BA1" w:themeColor="accent2"/>
        </w:rPr>
        <w:t>General principles</w:t>
      </w:r>
    </w:p>
    <w:p w14:paraId="5B1A3E6D" w14:textId="77777777" w:rsidR="00673407" w:rsidRPr="00673407" w:rsidRDefault="00673407" w:rsidP="00673407"/>
    <w:p w14:paraId="2763E657" w14:textId="2CEEC39F" w:rsidR="00F17857" w:rsidRDefault="00F17857" w:rsidP="00DB1605">
      <w:pPr>
        <w:pStyle w:val="ListParagraph"/>
        <w:numPr>
          <w:ilvl w:val="0"/>
          <w:numId w:val="4"/>
        </w:numPr>
        <w:jc w:val="both"/>
      </w:pPr>
      <w:r>
        <w:t>C</w:t>
      </w:r>
      <w:r w:rsidRPr="00767D54">
        <w:t>osts must be bo</w:t>
      </w:r>
      <w:r>
        <w:t>rne by the partner organisation</w:t>
      </w:r>
      <w:r w:rsidR="00672EEE">
        <w:t>.</w:t>
      </w:r>
    </w:p>
    <w:p w14:paraId="4C9A255B" w14:textId="47ECA4D3" w:rsidR="00F17857" w:rsidRDefault="00F17857" w:rsidP="00DB1605">
      <w:pPr>
        <w:pStyle w:val="ListParagraph"/>
        <w:numPr>
          <w:ilvl w:val="0"/>
          <w:numId w:val="4"/>
        </w:numPr>
        <w:jc w:val="both"/>
      </w:pPr>
      <w:r w:rsidRPr="00767D54">
        <w:t xml:space="preserve">Principles of sound financial management and cost-efficiency should be applied. </w:t>
      </w:r>
    </w:p>
    <w:p w14:paraId="18D9B6F0" w14:textId="5DFBFE9E" w:rsidR="0009095B" w:rsidRDefault="0009095B" w:rsidP="00DB1605">
      <w:pPr>
        <w:pStyle w:val="ListParagraph"/>
        <w:numPr>
          <w:ilvl w:val="0"/>
          <w:numId w:val="4"/>
        </w:numPr>
        <w:jc w:val="both"/>
      </w:pPr>
      <w:r>
        <w:t>The work by external experts and service providers must be essential to the project.</w:t>
      </w:r>
    </w:p>
    <w:p w14:paraId="734BD8C5" w14:textId="2CEA3F21" w:rsidR="0009095B" w:rsidRDefault="00472660" w:rsidP="00DB1605">
      <w:pPr>
        <w:pStyle w:val="ListParagraph"/>
        <w:numPr>
          <w:ilvl w:val="0"/>
          <w:numId w:val="4"/>
        </w:numPr>
        <w:jc w:val="both"/>
      </w:pPr>
      <w:r>
        <w:t xml:space="preserve">All costs are subject </w:t>
      </w:r>
      <w:r w:rsidRPr="00FC2F6A">
        <w:t xml:space="preserve">to </w:t>
      </w:r>
      <w:r w:rsidR="00FC69EA" w:rsidRPr="00FC2F6A">
        <w:t>EU and MS public procurement rules</w:t>
      </w:r>
      <w:r w:rsidRPr="00FC2F6A">
        <w:t>. EU</w:t>
      </w:r>
      <w:r w:rsidR="005E6232" w:rsidRPr="00FC2F6A">
        <w:t>,</w:t>
      </w:r>
      <w:r w:rsidRPr="00FC2F6A">
        <w:t xml:space="preserve"> national</w:t>
      </w:r>
      <w:r w:rsidR="002C76FA" w:rsidRPr="00FC2F6A">
        <w:t>, regional</w:t>
      </w:r>
      <w:r w:rsidR="005C2839" w:rsidRPr="00FC2F6A">
        <w:t xml:space="preserve">, programme </w:t>
      </w:r>
      <w:r w:rsidR="00932704" w:rsidRPr="00FC2F6A">
        <w:t xml:space="preserve">thresholds and institutional rules </w:t>
      </w:r>
      <w:r w:rsidR="000F14D7" w:rsidRPr="00FC2F6A">
        <w:t xml:space="preserve">have to </w:t>
      </w:r>
      <w:r w:rsidRPr="00FC2F6A">
        <w:t>be considered to determine the applicable public procurement procedure</w:t>
      </w:r>
      <w:r w:rsidRPr="00FC2F6A">
        <w:rPr>
          <w:rStyle w:val="FootnoteReference"/>
        </w:rPr>
        <w:footnoteReference w:id="4"/>
      </w:r>
      <w:r w:rsidR="00601B28">
        <w:t>,</w:t>
      </w:r>
      <w:r w:rsidRPr="00FC2F6A">
        <w:t xml:space="preserve"> </w:t>
      </w:r>
      <w:r w:rsidR="0009095B" w:rsidRPr="00FC2F6A">
        <w:t xml:space="preserve">and </w:t>
      </w:r>
      <w:r w:rsidR="00601B28">
        <w:t xml:space="preserve">ensure </w:t>
      </w:r>
      <w:r w:rsidR="0009095B" w:rsidRPr="00FC2F6A">
        <w:t>that</w:t>
      </w:r>
      <w:r w:rsidR="0009095B">
        <w:t xml:space="preserve"> all contracts comply with the basic principles of transparency, non-discrimination and e</w:t>
      </w:r>
      <w:r w:rsidR="00AB7F4C">
        <w:t>qual treatment</w:t>
      </w:r>
      <w:r w:rsidR="00AB7F4C">
        <w:rPr>
          <w:rStyle w:val="FootnoteReference"/>
        </w:rPr>
        <w:footnoteReference w:id="5"/>
      </w:r>
      <w:r w:rsidR="0009095B">
        <w:t>.</w:t>
      </w:r>
    </w:p>
    <w:p w14:paraId="7E7A684D" w14:textId="5578C4BC" w:rsidR="00494C69" w:rsidRPr="00494C69" w:rsidRDefault="006F7A32" w:rsidP="00494C69">
      <w:pPr>
        <w:pStyle w:val="ListParagraph"/>
        <w:numPr>
          <w:ilvl w:val="0"/>
          <w:numId w:val="4"/>
        </w:numPr>
        <w:jc w:val="both"/>
      </w:pPr>
      <w:r w:rsidRPr="00B852EA">
        <w:lastRenderedPageBreak/>
        <w:t xml:space="preserve">Costs of </w:t>
      </w:r>
      <w:r>
        <w:t xml:space="preserve">external </w:t>
      </w:r>
      <w:r w:rsidR="00C57E2E">
        <w:t xml:space="preserve">expertise </w:t>
      </w:r>
      <w:r>
        <w:t>and services</w:t>
      </w:r>
      <w:r w:rsidRPr="00B852EA">
        <w:t xml:space="preserve"> are eligible if no other EU funds have contributed towards </w:t>
      </w:r>
      <w:r w:rsidR="005E6232">
        <w:t xml:space="preserve">the </w:t>
      </w:r>
      <w:r w:rsidRPr="00B852EA">
        <w:t>financing of the same expenditure item</w:t>
      </w:r>
      <w:r w:rsidR="00672EEE">
        <w:rPr>
          <w:lang w:val="en-US"/>
        </w:rPr>
        <w:t>;</w:t>
      </w:r>
      <w:r w:rsidRPr="0037546B">
        <w:rPr>
          <w:lang w:val="en-US"/>
        </w:rPr>
        <w:t xml:space="preserve"> i.e.</w:t>
      </w:r>
      <w:r w:rsidR="00672EEE">
        <w:rPr>
          <w:lang w:val="en-US"/>
        </w:rPr>
        <w:t>,</w:t>
      </w:r>
      <w:r w:rsidRPr="0037546B">
        <w:rPr>
          <w:lang w:val="en-US"/>
        </w:rPr>
        <w:t xml:space="preserve"> no double</w:t>
      </w:r>
      <w:r w:rsidR="00601B28">
        <w:rPr>
          <w:lang w:val="en-US"/>
        </w:rPr>
        <w:t>-</w:t>
      </w:r>
      <w:r w:rsidRPr="0037546B">
        <w:rPr>
          <w:lang w:val="en-US"/>
        </w:rPr>
        <w:t xml:space="preserve"> financing is permissible (Article </w:t>
      </w:r>
      <w:r w:rsidR="00F17857">
        <w:rPr>
          <w:lang w:val="en-US"/>
        </w:rPr>
        <w:t>63</w:t>
      </w:r>
      <w:r w:rsidRPr="0037546B">
        <w:rPr>
          <w:lang w:val="en-US"/>
        </w:rPr>
        <w:t>(</w:t>
      </w:r>
      <w:r>
        <w:rPr>
          <w:lang w:val="en-US"/>
        </w:rPr>
        <w:t>9</w:t>
      </w:r>
      <w:r w:rsidRPr="0037546B">
        <w:rPr>
          <w:lang w:val="en-US"/>
        </w:rPr>
        <w:t xml:space="preserve">) </w:t>
      </w:r>
      <w:r w:rsidR="00F17857">
        <w:rPr>
          <w:lang w:val="en-US"/>
        </w:rPr>
        <w:t>CPR</w:t>
      </w:r>
      <w:r w:rsidR="00CB2BD2">
        <w:rPr>
          <w:lang w:val="en-US"/>
        </w:rPr>
        <w:t>)</w:t>
      </w:r>
      <w:r w:rsidRPr="0037546B">
        <w:rPr>
          <w:lang w:val="en-US"/>
        </w:rPr>
        <w:t>.</w:t>
      </w:r>
    </w:p>
    <w:p w14:paraId="3B4091A4" w14:textId="3947197A" w:rsidR="00494C69" w:rsidRPr="00FC2F6A" w:rsidRDefault="00494C69" w:rsidP="00494C69">
      <w:pPr>
        <w:pStyle w:val="ListParagraph"/>
        <w:numPr>
          <w:ilvl w:val="0"/>
          <w:numId w:val="4"/>
        </w:numPr>
        <w:jc w:val="both"/>
      </w:pPr>
      <w:r>
        <w:t xml:space="preserve">All </w:t>
      </w:r>
      <w:r w:rsidR="00FC69EA" w:rsidRPr="00FC2F6A">
        <w:t>services</w:t>
      </w:r>
      <w:r w:rsidRPr="00FC2F6A">
        <w:t xml:space="preserve"> must comply with other applicable EU and programme information and publicity rules.</w:t>
      </w:r>
      <w:r w:rsidRPr="00FC2F6A">
        <w:rPr>
          <w:rFonts w:ascii="Times New Roman" w:hAnsi="Times New Roman" w:cs="Times New Roman"/>
          <w:color w:val="auto"/>
          <w:spacing w:val="0"/>
          <w:sz w:val="24"/>
          <w:lang w:val="en-US"/>
        </w:rPr>
        <w:t xml:space="preserve"> </w:t>
      </w:r>
    </w:p>
    <w:p w14:paraId="7ADD399B" w14:textId="77777777" w:rsidR="00494C69" w:rsidRDefault="00494C69" w:rsidP="00653F4B">
      <w:pPr>
        <w:pStyle w:val="ListParagraph"/>
        <w:jc w:val="both"/>
      </w:pPr>
    </w:p>
    <w:p w14:paraId="10B2D70E" w14:textId="5AB27228" w:rsidR="00D469B8" w:rsidRPr="002D543F" w:rsidRDefault="00D469B8" w:rsidP="00FB4D90">
      <w:pPr>
        <w:rPr>
          <w:lang w:val="en-US"/>
        </w:rPr>
      </w:pPr>
    </w:p>
    <w:p w14:paraId="188AD1B7" w14:textId="006C4072" w:rsidR="00AB7F4C" w:rsidRPr="00AB7F4C" w:rsidRDefault="000F0C3D" w:rsidP="00FB4D90">
      <w:pPr>
        <w:rPr>
          <w:rFonts w:ascii="Franklin Gothic Demi" w:hAnsi="Franklin Gothic Demi"/>
          <w:color w:val="007BA1" w:themeColor="accent2"/>
        </w:rPr>
      </w:pPr>
      <w:r w:rsidRPr="000F0C3D">
        <w:rPr>
          <w:rFonts w:ascii="Franklin Gothic Demi" w:hAnsi="Franklin Gothic Demi"/>
          <w:color w:val="007BA1" w:themeColor="accent2"/>
        </w:rPr>
        <w:t>Cost category</w:t>
      </w:r>
      <w:r w:rsidR="007A49E4">
        <w:rPr>
          <w:rFonts w:ascii="Franklin Gothic Demi" w:hAnsi="Franklin Gothic Demi"/>
          <w:color w:val="007BA1" w:themeColor="accent2"/>
        </w:rPr>
        <w:t>-</w:t>
      </w:r>
      <w:r w:rsidR="00AB7F4C" w:rsidRPr="00AB7F4C">
        <w:rPr>
          <w:rFonts w:ascii="Franklin Gothic Demi" w:hAnsi="Franklin Gothic Demi"/>
          <w:color w:val="007BA1" w:themeColor="accent2"/>
        </w:rPr>
        <w:t>specific rules</w:t>
      </w:r>
    </w:p>
    <w:p w14:paraId="01EB009F" w14:textId="3572686B" w:rsidR="00AB7F4C" w:rsidRDefault="00AB7F4C" w:rsidP="002C76FA">
      <w:pPr>
        <w:jc w:val="both"/>
      </w:pPr>
    </w:p>
    <w:p w14:paraId="2F83763B" w14:textId="32616142" w:rsidR="00AB7F4C" w:rsidRDefault="00AB7F4C" w:rsidP="00DB1605">
      <w:pPr>
        <w:pStyle w:val="ListParagraph"/>
        <w:numPr>
          <w:ilvl w:val="0"/>
          <w:numId w:val="4"/>
        </w:numPr>
        <w:jc w:val="both"/>
      </w:pPr>
      <w:r>
        <w:t>All costs of external expertise and services</w:t>
      </w:r>
      <w:r w:rsidR="005D77E7">
        <w:t xml:space="preserve"> </w:t>
      </w:r>
      <w:r w:rsidR="00601B28">
        <w:t xml:space="preserve">which are </w:t>
      </w:r>
      <w:r w:rsidR="005D77E7">
        <w:t>not part of an infrastructure contract (e.g., feasibility studies, revenue generation, environmental impact assessments, climate</w:t>
      </w:r>
      <w:r w:rsidR="00BC4784">
        <w:t>-</w:t>
      </w:r>
      <w:r w:rsidR="005D77E7">
        <w:t>proofing, building permissions, etc.)</w:t>
      </w:r>
      <w:r>
        <w:t xml:space="preserve"> </w:t>
      </w:r>
      <w:r w:rsidR="00F32400">
        <w:t xml:space="preserve">but </w:t>
      </w:r>
      <w:r w:rsidR="00601B28">
        <w:t xml:space="preserve">which </w:t>
      </w:r>
      <w:r>
        <w:t xml:space="preserve">are linked to an investment in </w:t>
      </w:r>
      <w:r w:rsidR="00D469B8">
        <w:t>infrastructure should</w:t>
      </w:r>
      <w:r>
        <w:t xml:space="preserve"> be included in this </w:t>
      </w:r>
      <w:r w:rsidR="000F0C3D">
        <w:t>cost category</w:t>
      </w:r>
      <w:r w:rsidR="00BD7982">
        <w:t>.</w:t>
      </w:r>
    </w:p>
    <w:p w14:paraId="615B7E31" w14:textId="49DE8D39" w:rsidR="00BD7982" w:rsidRPr="00BD7982" w:rsidRDefault="00BD7982" w:rsidP="00DB1605">
      <w:pPr>
        <w:pStyle w:val="ListParagraph"/>
        <w:numPr>
          <w:ilvl w:val="0"/>
          <w:numId w:val="4"/>
        </w:numPr>
        <w:jc w:val="both"/>
      </w:pPr>
      <w:r w:rsidRPr="00BD7982">
        <w:t xml:space="preserve">Provision of </w:t>
      </w:r>
      <w:r w:rsidR="007D0796" w:rsidRPr="00B53CD0">
        <w:t>works, goods, services, land and real estate</w:t>
      </w:r>
      <w:r w:rsidRPr="00BD7982">
        <w:t xml:space="preserve"> as</w:t>
      </w:r>
      <w:r w:rsidR="005E6232">
        <w:t xml:space="preserve"> the</w:t>
      </w:r>
      <w:r w:rsidRPr="00BD7982">
        <w:t xml:space="preserve"> in-kind</w:t>
      </w:r>
      <w:r>
        <w:t xml:space="preserve"> contribution is eligible (</w:t>
      </w:r>
      <w:r w:rsidRPr="00BD7982">
        <w:t xml:space="preserve">Article </w:t>
      </w:r>
      <w:r w:rsidR="00382294" w:rsidRPr="00BD7982">
        <w:t>6</w:t>
      </w:r>
      <w:r w:rsidR="009D5C9D">
        <w:t>7</w:t>
      </w:r>
      <w:r w:rsidRPr="00BD7982">
        <w:t xml:space="preserve">(1) </w:t>
      </w:r>
      <w:r w:rsidR="009D5C9D">
        <w:t>CPR</w:t>
      </w:r>
      <w:r w:rsidRPr="00BD7982">
        <w:t xml:space="preserve">), </w:t>
      </w:r>
      <w:r w:rsidR="002758E6" w:rsidRPr="00BD7982">
        <w:t>if</w:t>
      </w:r>
      <w:r w:rsidRPr="00BD7982">
        <w:t xml:space="preserve"> the value of the contribution does not exceed the generally accepted price on the market and </w:t>
      </w:r>
      <w:r w:rsidR="00601B28">
        <w:t>if</w:t>
      </w:r>
      <w:r w:rsidR="00EB7E92">
        <w:t xml:space="preserve"> </w:t>
      </w:r>
      <w:r w:rsidRPr="00BD7982">
        <w:t>the value and delivery can be independently assessed and verified</w:t>
      </w:r>
      <w:r w:rsidR="00DF005B">
        <w:rPr>
          <w:rStyle w:val="FootnoteReference"/>
        </w:rPr>
        <w:footnoteReference w:id="6"/>
      </w:r>
      <w:r w:rsidRPr="00BD7982">
        <w:t>.</w:t>
      </w:r>
    </w:p>
    <w:p w14:paraId="0E04F698" w14:textId="10ED8F6F" w:rsidR="00BD7982" w:rsidRDefault="00BD7982" w:rsidP="00EB7E92"/>
    <w:p w14:paraId="6F74E20F" w14:textId="0F3815E4" w:rsidR="00EB7E92" w:rsidRDefault="00EB7E92" w:rsidP="00EB7E92"/>
    <w:p w14:paraId="1BC89723" w14:textId="1E31AE9F" w:rsidR="001D15F2" w:rsidRDefault="001D15F2" w:rsidP="006E3CD6">
      <w:pPr>
        <w:rPr>
          <w:rFonts w:ascii="Franklin Gothic Demi" w:hAnsi="Franklin Gothic Demi"/>
          <w:color w:val="007BA1" w:themeColor="accent2"/>
        </w:rPr>
      </w:pPr>
      <w:r w:rsidRPr="003544F3">
        <w:rPr>
          <w:rFonts w:ascii="Franklin Gothic Demi" w:hAnsi="Franklin Gothic Demi"/>
          <w:color w:val="007BA1" w:themeColor="accent2"/>
        </w:rPr>
        <w:t>Point</w:t>
      </w:r>
      <w:r w:rsidR="003544F3">
        <w:rPr>
          <w:rFonts w:ascii="Franklin Gothic Demi" w:hAnsi="Franklin Gothic Demi"/>
          <w:color w:val="007BA1" w:themeColor="accent2"/>
        </w:rPr>
        <w:t>s</w:t>
      </w:r>
      <w:r w:rsidRPr="003544F3">
        <w:rPr>
          <w:rFonts w:ascii="Franklin Gothic Demi" w:hAnsi="Franklin Gothic Demi"/>
          <w:color w:val="007BA1" w:themeColor="accent2"/>
        </w:rPr>
        <w:t xml:space="preserve"> of attention</w:t>
      </w:r>
    </w:p>
    <w:p w14:paraId="7304D1B5" w14:textId="4180C1E9" w:rsidR="002B53C8" w:rsidRDefault="002B53C8" w:rsidP="006E3CD6">
      <w:pPr>
        <w:rPr>
          <w:rFonts w:ascii="Franklin Gothic Demi" w:hAnsi="Franklin Gothic Demi"/>
          <w:color w:val="007BA1" w:themeColor="accent2"/>
        </w:rPr>
      </w:pPr>
    </w:p>
    <w:p w14:paraId="039BE60F" w14:textId="1855106A" w:rsidR="002B53C8" w:rsidRPr="00FC2F6A" w:rsidRDefault="005E6232" w:rsidP="006E3CD6">
      <w:r w:rsidRPr="00FC2F6A">
        <w:t xml:space="preserve">A clear </w:t>
      </w:r>
      <w:r w:rsidR="00987989" w:rsidRPr="00FC2F6A">
        <w:t>distinction needs to be provided in programme documents between costs incurred under office and administrative and external expertise and services costs categories.</w:t>
      </w:r>
    </w:p>
    <w:p w14:paraId="78CE69C6" w14:textId="68AD6487" w:rsidR="005E6232" w:rsidRPr="00FC2F6A" w:rsidRDefault="005E6232" w:rsidP="006E3CD6"/>
    <w:p w14:paraId="5EF68CD9" w14:textId="7C02F863" w:rsidR="005E6232" w:rsidRPr="005E6232" w:rsidRDefault="005E6232" w:rsidP="005E6232">
      <w:pPr>
        <w:spacing w:after="80" w:line="300" w:lineRule="auto"/>
        <w:rPr>
          <w:rFonts w:cs="Arial"/>
          <w:szCs w:val="20"/>
        </w:rPr>
      </w:pPr>
      <w:r>
        <w:rPr>
          <w:rFonts w:cs="Arial"/>
          <w:szCs w:val="20"/>
        </w:rPr>
        <w:t>If</w:t>
      </w:r>
      <w:r w:rsidRPr="00DC2C46">
        <w:rPr>
          <w:rFonts w:cs="Arial"/>
          <w:szCs w:val="20"/>
        </w:rPr>
        <w:t xml:space="preserve"> a contract with an external expert include</w:t>
      </w:r>
      <w:r>
        <w:rPr>
          <w:rFonts w:cs="Arial"/>
          <w:szCs w:val="20"/>
        </w:rPr>
        <w:t>s</w:t>
      </w:r>
      <w:r w:rsidRPr="00DC2C46">
        <w:rPr>
          <w:rFonts w:cs="Arial"/>
          <w:szCs w:val="20"/>
        </w:rPr>
        <w:t xml:space="preserve"> administrati</w:t>
      </w:r>
      <w:r>
        <w:rPr>
          <w:rFonts w:cs="Arial"/>
          <w:szCs w:val="20"/>
        </w:rPr>
        <w:t>ve</w:t>
      </w:r>
      <w:r w:rsidRPr="00DC2C46">
        <w:rPr>
          <w:rFonts w:cs="Arial"/>
          <w:szCs w:val="20"/>
        </w:rPr>
        <w:t xml:space="preserve"> charges, these costs </w:t>
      </w:r>
      <w:r>
        <w:rPr>
          <w:rFonts w:cs="Arial"/>
          <w:szCs w:val="20"/>
        </w:rPr>
        <w:t>should be</w:t>
      </w:r>
      <w:r w:rsidRPr="00DC2C46">
        <w:rPr>
          <w:rFonts w:cs="Arial"/>
          <w:szCs w:val="20"/>
        </w:rPr>
        <w:t xml:space="preserve"> included in the cost category “External expertise and services costs” </w:t>
      </w:r>
      <w:r>
        <w:rPr>
          <w:rFonts w:cs="Arial"/>
          <w:szCs w:val="20"/>
        </w:rPr>
        <w:t>(</w:t>
      </w:r>
      <w:r w:rsidRPr="00DC2C46">
        <w:rPr>
          <w:rFonts w:cs="Arial"/>
          <w:szCs w:val="20"/>
        </w:rPr>
        <w:t>as they are a part of the external expertise contract</w:t>
      </w:r>
      <w:r>
        <w:rPr>
          <w:rFonts w:cs="Arial"/>
          <w:szCs w:val="20"/>
        </w:rPr>
        <w:t>)</w:t>
      </w:r>
      <w:r w:rsidRPr="00DC2C46">
        <w:rPr>
          <w:rFonts w:cs="Arial"/>
          <w:szCs w:val="20"/>
        </w:rPr>
        <w:t>.</w:t>
      </w:r>
    </w:p>
    <w:p w14:paraId="5BBF3A18" w14:textId="23178A90" w:rsidR="002B53C8" w:rsidRPr="00394C2C" w:rsidRDefault="002B53C8" w:rsidP="006E3CD6">
      <w:pPr>
        <w:rPr>
          <w:rFonts w:ascii="Franklin Gothic Demi" w:hAnsi="Franklin Gothic Demi"/>
          <w:color w:val="007BA1" w:themeColor="accent2"/>
          <w:highlight w:val="yellow"/>
        </w:rPr>
      </w:pPr>
    </w:p>
    <w:p w14:paraId="592B8DAD" w14:textId="5D0E1116" w:rsidR="002B53C8" w:rsidRPr="00FC2F6A" w:rsidRDefault="002B53C8" w:rsidP="006E3CD6">
      <w:r w:rsidRPr="00FC2F6A">
        <w:t>Subc</w:t>
      </w:r>
      <w:r w:rsidR="005B1E5E" w:rsidRPr="00FC2F6A">
        <w:t>ontracting</w:t>
      </w:r>
      <w:r w:rsidR="005B1E5E" w:rsidRPr="00FC2F6A">
        <w:rPr>
          <w:rStyle w:val="FootnoteReference"/>
        </w:rPr>
        <w:footnoteReference w:id="7"/>
      </w:r>
      <w:r w:rsidRPr="00FC2F6A">
        <w:t xml:space="preserve"> between project partners and associated partners</w:t>
      </w:r>
      <w:r w:rsidRPr="00FC2F6A">
        <w:rPr>
          <w:rStyle w:val="FootnoteReference"/>
        </w:rPr>
        <w:footnoteReference w:id="8"/>
      </w:r>
      <w:r w:rsidRPr="00FC2F6A">
        <w:t xml:space="preserve"> has to be carefully analysed and regulated in programme documents.</w:t>
      </w:r>
    </w:p>
    <w:p w14:paraId="2D8CAACF" w14:textId="77777777" w:rsidR="001D15F2" w:rsidRPr="00FC2F6A" w:rsidRDefault="001D15F2" w:rsidP="006E3CD6"/>
    <w:p w14:paraId="75AC86B8" w14:textId="6EFEFEED" w:rsidR="006E3CD6" w:rsidRDefault="006E3CD6" w:rsidP="006E3CD6">
      <w:r w:rsidRPr="00FC2F6A">
        <w:t xml:space="preserve">Costs incurred in-house can be reported under </w:t>
      </w:r>
      <w:r w:rsidR="00601B28">
        <w:t xml:space="preserve">the </w:t>
      </w:r>
      <w:r w:rsidRPr="00FC2F6A">
        <w:t>External expertise and services cost category, provided there is an actual cash flow between the partner organisation and the in-house company.</w:t>
      </w:r>
      <w:r w:rsidR="00ED4730" w:rsidRPr="00FC2F6A">
        <w:t xml:space="preserve"> For affiliated companies (different legal entities from the partner organisation) the division should be even more clear.</w:t>
      </w:r>
      <w:r w:rsidR="00ED4730" w:rsidRPr="00FC2F6A">
        <w:rPr>
          <w:rStyle w:val="FootnoteReference"/>
        </w:rPr>
        <w:footnoteReference w:id="9"/>
      </w:r>
    </w:p>
    <w:p w14:paraId="13CF176E" w14:textId="77777777" w:rsidR="005F0825" w:rsidRDefault="005F0825" w:rsidP="006E3CD6"/>
    <w:p w14:paraId="163106A8" w14:textId="77777777" w:rsidR="00987989" w:rsidRDefault="00987989" w:rsidP="00EB7E92">
      <w:pPr>
        <w:rPr>
          <w:rFonts w:ascii="Franklin Gothic Demi" w:hAnsi="Franklin Gothic Demi"/>
          <w:color w:val="007BA1" w:themeColor="accent2"/>
        </w:rPr>
      </w:pPr>
    </w:p>
    <w:p w14:paraId="7211462B" w14:textId="0A486400" w:rsidR="00EB7E92" w:rsidRDefault="002758E6" w:rsidP="00EB7E92">
      <w:pPr>
        <w:rPr>
          <w:rFonts w:ascii="Franklin Gothic Demi" w:hAnsi="Franklin Gothic Demi"/>
          <w:color w:val="007BA1" w:themeColor="accent2"/>
        </w:rPr>
      </w:pPr>
      <w:r>
        <w:rPr>
          <w:rFonts w:ascii="Franklin Gothic Demi" w:hAnsi="Franklin Gothic Demi"/>
          <w:color w:val="007BA1" w:themeColor="accent2"/>
        </w:rPr>
        <w:t>R</w:t>
      </w:r>
      <w:r w:rsidR="00EB7E92">
        <w:rPr>
          <w:rFonts w:ascii="Franklin Gothic Demi" w:hAnsi="Franklin Gothic Demi"/>
          <w:color w:val="007BA1" w:themeColor="accent2"/>
        </w:rPr>
        <w:t>eimbursement</w:t>
      </w:r>
      <w:r>
        <w:rPr>
          <w:rFonts w:ascii="Franklin Gothic Demi" w:hAnsi="Franklin Gothic Demi"/>
          <w:color w:val="007BA1" w:themeColor="accent2"/>
        </w:rPr>
        <w:t xml:space="preserve"> forms</w:t>
      </w:r>
    </w:p>
    <w:p w14:paraId="1BBDCF0B" w14:textId="77777777" w:rsidR="00EB7E92" w:rsidRDefault="00EB7E92" w:rsidP="00EB7E92">
      <w:pPr>
        <w:rPr>
          <w:rFonts w:ascii="Franklin Gothic Demi" w:hAnsi="Franklin Gothic Demi"/>
          <w:color w:val="007BA1" w:themeColor="accent2"/>
        </w:rPr>
      </w:pPr>
    </w:p>
    <w:p w14:paraId="317284CA" w14:textId="35CF33D1" w:rsidR="00C17AE5" w:rsidRDefault="00EB7E92" w:rsidP="00EB7E92">
      <w:r w:rsidRPr="00EB7E92">
        <w:t xml:space="preserve">External </w:t>
      </w:r>
      <w:r w:rsidR="002758E6">
        <w:t xml:space="preserve">expertise and services </w:t>
      </w:r>
      <w:r w:rsidR="007B2797">
        <w:t xml:space="preserve">costs </w:t>
      </w:r>
      <w:r w:rsidR="00DF2E6F">
        <w:t xml:space="preserve">can </w:t>
      </w:r>
      <w:r w:rsidR="002758E6">
        <w:t xml:space="preserve">be reimbursed </w:t>
      </w:r>
      <w:r w:rsidR="00C17AE5">
        <w:t>by the programme either as</w:t>
      </w:r>
    </w:p>
    <w:p w14:paraId="1201A70F" w14:textId="77777777" w:rsidR="00C17AE5" w:rsidRDefault="00C17AE5" w:rsidP="00EB7E92"/>
    <w:p w14:paraId="0965A34A" w14:textId="77777777" w:rsidR="00C17AE5" w:rsidRDefault="00C17AE5" w:rsidP="00C17AE5">
      <w:pPr>
        <w:pStyle w:val="ListParagraph"/>
        <w:numPr>
          <w:ilvl w:val="0"/>
          <w:numId w:val="20"/>
        </w:numPr>
        <w:jc w:val="both"/>
      </w:pPr>
      <w:r>
        <w:lastRenderedPageBreak/>
        <w:t>real costs, or</w:t>
      </w:r>
    </w:p>
    <w:p w14:paraId="7FEACE98" w14:textId="1D9E617F" w:rsidR="00C17AE5" w:rsidRDefault="00C17AE5" w:rsidP="00C17AE5">
      <w:pPr>
        <w:pStyle w:val="ListParagraph"/>
        <w:numPr>
          <w:ilvl w:val="0"/>
          <w:numId w:val="20"/>
        </w:numPr>
        <w:jc w:val="both"/>
      </w:pPr>
      <w:r>
        <w:t>simplified cost options</w:t>
      </w:r>
      <w:r w:rsidR="00E72508">
        <w:t xml:space="preserve"> (SCOs)</w:t>
      </w:r>
      <w:r w:rsidR="007B2797">
        <w:t>.</w:t>
      </w:r>
    </w:p>
    <w:p w14:paraId="7E38C495" w14:textId="62DA803D" w:rsidR="00B26DA7" w:rsidRDefault="00B26DA7" w:rsidP="00EB7E92"/>
    <w:p w14:paraId="24C98C4B" w14:textId="18CCD0E9" w:rsidR="00B26DA7" w:rsidRPr="00B46E23" w:rsidRDefault="00B26DA7" w:rsidP="00B26DA7">
      <w:pPr>
        <w:jc w:val="both"/>
      </w:pPr>
      <w:r>
        <w:t xml:space="preserve">If a programme offers both options for reimbursement (real costs and simplified cost options), the </w:t>
      </w:r>
      <w:r w:rsidR="00682E65">
        <w:t>cho</w:t>
      </w:r>
      <w:r w:rsidR="00897D6C">
        <w:t>sen option</w:t>
      </w:r>
      <w:r w:rsidR="00682E65">
        <w:t xml:space="preserve"> </w:t>
      </w:r>
      <w:r w:rsidR="00331684">
        <w:t>within cost category/part of the cost category</w:t>
      </w:r>
      <w:r>
        <w:t xml:space="preserve"> must be </w:t>
      </w:r>
      <w:r w:rsidR="00BC4784">
        <w:t xml:space="preserve">applied </w:t>
      </w:r>
      <w:r w:rsidR="005A2512">
        <w:t xml:space="preserve">at </w:t>
      </w:r>
      <w:r w:rsidR="00BC4784">
        <w:t xml:space="preserve">the </w:t>
      </w:r>
      <w:r w:rsidR="005A2512">
        <w:t xml:space="preserve">partner level </w:t>
      </w:r>
      <w:r>
        <w:t xml:space="preserve">for the entire duration of the project (changes to a different reimbursement option, </w:t>
      </w:r>
      <w:r w:rsidR="00601B28">
        <w:t xml:space="preserve">such </w:t>
      </w:r>
      <w:proofErr w:type="gramStart"/>
      <w:r w:rsidR="00601B28">
        <w:t xml:space="preserve">as </w:t>
      </w:r>
      <w:r>
        <w:t xml:space="preserve"> from</w:t>
      </w:r>
      <w:proofErr w:type="gramEnd"/>
      <w:r>
        <w:t xml:space="preserve"> real costs to SCOs or vice versa, are not possible during the project implementation unless </w:t>
      </w:r>
      <w:r w:rsidR="00601B28">
        <w:t>this</w:t>
      </w:r>
      <w:r>
        <w:t xml:space="preserve"> is justified by a force majeure situation).  </w:t>
      </w:r>
    </w:p>
    <w:p w14:paraId="3ED913F8" w14:textId="55B43277" w:rsidR="00987989" w:rsidRDefault="00987989" w:rsidP="00B15764">
      <w:pPr>
        <w:jc w:val="both"/>
        <w:rPr>
          <w:rFonts w:ascii="Franklin Gothic Demi" w:hAnsi="Franklin Gothic Demi"/>
          <w:color w:val="007BA1" w:themeColor="accent2"/>
        </w:rPr>
      </w:pPr>
    </w:p>
    <w:p w14:paraId="7D00EAF9" w14:textId="77777777" w:rsidR="00532BC2" w:rsidRPr="00B15764" w:rsidRDefault="00532BC2" w:rsidP="00B15764">
      <w:pPr>
        <w:jc w:val="both"/>
        <w:rPr>
          <w:rFonts w:ascii="Franklin Gothic Demi" w:hAnsi="Franklin Gothic Demi"/>
          <w:color w:val="007BA1" w:themeColor="accent2"/>
        </w:rPr>
      </w:pPr>
    </w:p>
    <w:p w14:paraId="7D22875A" w14:textId="5324D80A" w:rsidR="007A2CE9" w:rsidRPr="00B15764" w:rsidRDefault="007A2CE9" w:rsidP="00414DD5">
      <w:pPr>
        <w:jc w:val="both"/>
        <w:rPr>
          <w:b/>
          <w:bCs/>
        </w:rPr>
      </w:pPr>
      <w:r w:rsidRPr="00B15764">
        <w:rPr>
          <w:b/>
          <w:bCs/>
        </w:rPr>
        <w:t>Real costs</w:t>
      </w:r>
    </w:p>
    <w:p w14:paraId="30AF8713" w14:textId="77777777" w:rsidR="007A2CE9" w:rsidRDefault="007A2CE9" w:rsidP="007A2CE9">
      <w:pPr>
        <w:jc w:val="both"/>
      </w:pPr>
    </w:p>
    <w:p w14:paraId="58DDB5A6" w14:textId="77C66C20" w:rsidR="007A2CE9" w:rsidRDefault="007A2CE9" w:rsidP="007A2CE9">
      <w:pPr>
        <w:jc w:val="both"/>
      </w:pPr>
      <w:r>
        <w:t>Cost category</w:t>
      </w:r>
      <w:r w:rsidR="00BC4784">
        <w:t>-</w:t>
      </w:r>
      <w:r>
        <w:t xml:space="preserve">specific rules and calculation of the </w:t>
      </w:r>
      <w:r w:rsidR="00885D48">
        <w:t>external expertise</w:t>
      </w:r>
      <w:r>
        <w:t xml:space="preserve"> </w:t>
      </w:r>
      <w:r w:rsidR="006D4C9D">
        <w:t xml:space="preserve">and services </w:t>
      </w:r>
      <w:r>
        <w:t>costs:</w:t>
      </w:r>
    </w:p>
    <w:p w14:paraId="4C8E81A9" w14:textId="77777777" w:rsidR="007A2CE9" w:rsidRDefault="007A2CE9" w:rsidP="007A2CE9">
      <w:pPr>
        <w:jc w:val="both"/>
      </w:pPr>
    </w:p>
    <w:p w14:paraId="121120DD" w14:textId="3EB8387A" w:rsidR="007A2CE9" w:rsidRPr="0037546B" w:rsidRDefault="007A2CE9" w:rsidP="007A2CE9">
      <w:pPr>
        <w:pStyle w:val="ListParagraph"/>
        <w:numPr>
          <w:ilvl w:val="0"/>
          <w:numId w:val="21"/>
        </w:numPr>
        <w:jc w:val="both"/>
        <w:rPr>
          <w:lang w:val="en-US"/>
        </w:rPr>
      </w:pPr>
      <w:r w:rsidRPr="0037546B">
        <w:rPr>
          <w:lang w:val="en-US"/>
        </w:rPr>
        <w:t xml:space="preserve">All </w:t>
      </w:r>
      <w:r w:rsidR="00645637">
        <w:t>external expertise and services</w:t>
      </w:r>
      <w:r w:rsidR="00645637" w:rsidRPr="0037546B">
        <w:rPr>
          <w:lang w:val="en-US"/>
        </w:rPr>
        <w:t xml:space="preserve"> </w:t>
      </w:r>
      <w:r w:rsidRPr="0037546B">
        <w:rPr>
          <w:lang w:val="en-US"/>
        </w:rPr>
        <w:t>costs are reporte</w:t>
      </w:r>
      <w:r>
        <w:rPr>
          <w:lang w:val="en-US"/>
        </w:rPr>
        <w:t xml:space="preserve">d as </w:t>
      </w:r>
      <w:r w:rsidR="00B26DA7">
        <w:rPr>
          <w:lang w:val="en-US"/>
        </w:rPr>
        <w:t xml:space="preserve">actually </w:t>
      </w:r>
      <w:r>
        <w:rPr>
          <w:lang w:val="en-US"/>
        </w:rPr>
        <w:t>incurred and paid</w:t>
      </w:r>
      <w:r w:rsidR="00E72508">
        <w:rPr>
          <w:lang w:val="en-US"/>
        </w:rPr>
        <w:t>.</w:t>
      </w:r>
    </w:p>
    <w:p w14:paraId="23FBEC02" w14:textId="0D901E91" w:rsidR="007A2CE9" w:rsidRPr="00B15764" w:rsidRDefault="007A2CE9" w:rsidP="007A2CE9">
      <w:pPr>
        <w:pStyle w:val="ListParagraph"/>
        <w:numPr>
          <w:ilvl w:val="0"/>
          <w:numId w:val="21"/>
        </w:numPr>
        <w:jc w:val="both"/>
        <w:rPr>
          <w:lang w:val="en-US"/>
        </w:rPr>
      </w:pPr>
      <w:r w:rsidRPr="00FC2F6A">
        <w:rPr>
          <w:lang w:val="en-US"/>
        </w:rPr>
        <w:t>All costs are deemed necessary for project implementation.</w:t>
      </w:r>
      <w:r w:rsidR="00E72508" w:rsidRPr="00FC2F6A">
        <w:rPr>
          <w:lang w:val="en-US"/>
        </w:rPr>
        <w:t xml:space="preserve"> </w:t>
      </w:r>
      <w:bookmarkStart w:id="4" w:name="_Hlk78876271"/>
      <w:r w:rsidR="00601B28">
        <w:rPr>
          <w:lang w:val="en-US"/>
        </w:rPr>
        <w:t>W</w:t>
      </w:r>
      <w:r w:rsidR="00E72508" w:rsidRPr="00FC2F6A">
        <w:t>here costs are deemed not necessary or excessive</w:t>
      </w:r>
      <w:r w:rsidR="00987989" w:rsidRPr="00FC2F6A">
        <w:t xml:space="preserve"> (e.g.</w:t>
      </w:r>
      <w:r w:rsidR="00601B28">
        <w:t>,</w:t>
      </w:r>
      <w:r w:rsidR="00987989" w:rsidRPr="00FC2F6A">
        <w:t xml:space="preserve"> during assessment or later, during the implementation stage)</w:t>
      </w:r>
      <w:r w:rsidR="00E72508" w:rsidRPr="00FC2F6A">
        <w:t>, they should be removed from the calculation basis or adjusted to the justifiable level</w:t>
      </w:r>
      <w:bookmarkEnd w:id="4"/>
      <w:r w:rsidR="00653F4B" w:rsidRPr="00FC2F6A">
        <w:t>.</w:t>
      </w:r>
    </w:p>
    <w:p w14:paraId="39812F6A" w14:textId="77777777" w:rsidR="00B15764" w:rsidRPr="00653F4B" w:rsidRDefault="00B15764" w:rsidP="00B15764">
      <w:pPr>
        <w:pStyle w:val="ListParagraph"/>
        <w:jc w:val="both"/>
        <w:rPr>
          <w:lang w:val="en-US"/>
        </w:rPr>
      </w:pPr>
    </w:p>
    <w:p w14:paraId="1CE3F902" w14:textId="77777777" w:rsidR="00B928F0" w:rsidRPr="00B15764" w:rsidRDefault="00B928F0" w:rsidP="00B15764">
      <w:pPr>
        <w:jc w:val="both"/>
        <w:rPr>
          <w:b/>
          <w:bCs/>
        </w:rPr>
      </w:pPr>
      <w:r w:rsidRPr="00B15764">
        <w:rPr>
          <w:b/>
          <w:bCs/>
        </w:rPr>
        <w:t>SCOs</w:t>
      </w:r>
    </w:p>
    <w:p w14:paraId="5557B15E" w14:textId="163B9B81" w:rsidR="00E04BDD" w:rsidRDefault="00B928F0" w:rsidP="00B928F0">
      <w:pPr>
        <w:rPr>
          <w:rFonts w:eastAsia="Times New Roman" w:cs="Times New Roman"/>
          <w:noProof/>
          <w:lang w:val="en-US"/>
        </w:rPr>
      </w:pPr>
      <w:r>
        <w:rPr>
          <w:noProof/>
          <w:lang w:val="en-US"/>
        </w:rPr>
        <w:br/>
      </w:r>
      <w:r w:rsidR="006477DD">
        <w:t xml:space="preserve">Due to the nature of this cost category, SCOs have not </w:t>
      </w:r>
      <w:r w:rsidR="00601B28">
        <w:t xml:space="preserve">yet </w:t>
      </w:r>
      <w:r w:rsidR="006477DD">
        <w:t xml:space="preserve">been established to a large extent in </w:t>
      </w:r>
      <w:proofErr w:type="spellStart"/>
      <w:r w:rsidR="006477DD">
        <w:t>Interreg</w:t>
      </w:r>
      <w:proofErr w:type="spellEnd"/>
      <w:r w:rsidR="006477DD">
        <w:t xml:space="preserve">. However, for some </w:t>
      </w:r>
      <w:r w:rsidR="002073DD">
        <w:t xml:space="preserve">types </w:t>
      </w:r>
      <w:r w:rsidR="006477DD">
        <w:t>of costs</w:t>
      </w:r>
      <w:r w:rsidR="002073DD">
        <w:t>,</w:t>
      </w:r>
      <w:r w:rsidR="006477DD">
        <w:t xml:space="preserve"> SCOs are an option to consider</w:t>
      </w:r>
      <w:r w:rsidR="00601B28">
        <w:t>;</w:t>
      </w:r>
      <w:r w:rsidR="006477DD">
        <w:t xml:space="preserve"> e.g.</w:t>
      </w:r>
      <w:r w:rsidR="00B15764">
        <w:t>,</w:t>
      </w:r>
      <w:r w:rsidR="006477DD">
        <w:t xml:space="preserve"> organisation of events, feasibility studies. </w:t>
      </w:r>
    </w:p>
    <w:p w14:paraId="4F08CA01" w14:textId="77777777" w:rsidR="00161A2D" w:rsidRDefault="00161A2D" w:rsidP="00B928F0"/>
    <w:p w14:paraId="410272D5" w14:textId="3BF4DF5B" w:rsidR="00E04BDD" w:rsidRDefault="00E04BDD" w:rsidP="00B928F0">
      <w:r>
        <w:t>The Regulations do not provide ready-made (off-the-shelf) SCOs for this cost category. If a programme decides to use a</w:t>
      </w:r>
      <w:r w:rsidR="002073DD">
        <w:t>n</w:t>
      </w:r>
      <w:r>
        <w:t xml:space="preserve"> SCO to reimburse external expertise and services costs, it will have to design its own SCO (i.e., programme-specific SCO) or use a</w:t>
      </w:r>
      <w:r w:rsidR="002073DD">
        <w:t>n</w:t>
      </w:r>
      <w:r>
        <w:t xml:space="preserve"> SCO from other Union policies</w:t>
      </w:r>
      <w:r w:rsidR="002073DD">
        <w:t xml:space="preserve"> or national schemes</w:t>
      </w:r>
      <w:r>
        <w:t xml:space="preserve"> (i.e., “copy-paste” SCO). For more information on how to design a programme-specific SCO refer to a </w:t>
      </w:r>
      <w:hyperlink r:id="rId13" w:anchor="3575-publication-road-map-programme-specific-sco-2021-2027-period" w:history="1">
        <w:r w:rsidRPr="00817B7A">
          <w:rPr>
            <w:rStyle w:val="Hyperlink"/>
          </w:rPr>
          <w:t>Roadmap to a programme-specific SCO</w:t>
        </w:r>
      </w:hyperlink>
      <w:r w:rsidR="00642FA6">
        <w:rPr>
          <w:rStyle w:val="Hyperlink"/>
        </w:rPr>
        <w:t xml:space="preserve"> in the 2021-2027 period</w:t>
      </w:r>
      <w:r>
        <w:t xml:space="preserve">. More information about “copy-paste” SCOs is available </w:t>
      </w:r>
      <w:hyperlink r:id="rId14" w:anchor="3414-factsheet-application-scos-other-areas-eu-programmes-or-member-states-schemes-copy-paste" w:history="1">
        <w:r w:rsidRPr="00194A4D">
          <w:rPr>
            <w:rStyle w:val="Hyperlink"/>
          </w:rPr>
          <w:t>here</w:t>
        </w:r>
      </w:hyperlink>
      <w:r>
        <w:t xml:space="preserve">. </w:t>
      </w:r>
    </w:p>
    <w:p w14:paraId="6D95008D" w14:textId="12D888CA" w:rsidR="008F7CA5" w:rsidRDefault="008F7CA5" w:rsidP="00B928F0"/>
    <w:p w14:paraId="090F39BD" w14:textId="404DCC3A" w:rsidR="009750D8" w:rsidRDefault="00D30CBA" w:rsidP="00B928F0">
      <w:r>
        <w:t xml:space="preserve">In </w:t>
      </w:r>
      <w:r w:rsidR="00B26DA7">
        <w:t xml:space="preserve">the </w:t>
      </w:r>
      <w:r>
        <w:t xml:space="preserve">2014-2020 </w:t>
      </w:r>
      <w:r w:rsidR="00B26DA7">
        <w:t xml:space="preserve">period, </w:t>
      </w:r>
      <w:r>
        <w:t xml:space="preserve">SCOs were not often chosen for this cost category. </w:t>
      </w:r>
      <w:r w:rsidR="00A40A78">
        <w:t xml:space="preserve">Mainstream programmes, though, </w:t>
      </w:r>
      <w:r w:rsidR="00F57DC0">
        <w:t xml:space="preserve">have already </w:t>
      </w:r>
      <w:r w:rsidR="000B1554">
        <w:t xml:space="preserve">established </w:t>
      </w:r>
      <w:r w:rsidR="00A40A78">
        <w:t xml:space="preserve">different types of SCOs in this cost category (e.g., flat rates for </w:t>
      </w:r>
      <w:r w:rsidR="002073DD">
        <w:t xml:space="preserve">the </w:t>
      </w:r>
      <w:r w:rsidR="00A40A78">
        <w:t>technical inspector, purchasing property, area preparation for investment, procurement, project management; unit costs for eco-consulting costs, unit costs for implementation and certification of environmental management systems</w:t>
      </w:r>
      <w:r w:rsidR="00A40A78">
        <w:rPr>
          <w:rStyle w:val="FootnoteReference"/>
        </w:rPr>
        <w:footnoteReference w:id="10"/>
      </w:r>
      <w:r w:rsidR="00A40A78">
        <w:t xml:space="preserve">). </w:t>
      </w:r>
      <w:r w:rsidR="002073DD">
        <w:t xml:space="preserve">In </w:t>
      </w:r>
      <w:r w:rsidR="00A40A78">
        <w:t>the 2021-20</w:t>
      </w:r>
      <w:r w:rsidR="00F57DC0">
        <w:t>27 period</w:t>
      </w:r>
      <w:r w:rsidR="00601B28">
        <w:t>,</w:t>
      </w:r>
      <w:r w:rsidR="00F57DC0">
        <w:t xml:space="preserve"> </w:t>
      </w:r>
      <w:r w:rsidR="000B1554">
        <w:t>several</w:t>
      </w:r>
      <w:r>
        <w:t xml:space="preserve"> </w:t>
      </w:r>
      <w:proofErr w:type="spellStart"/>
      <w:r>
        <w:t>Interreg</w:t>
      </w:r>
      <w:proofErr w:type="spellEnd"/>
      <w:r>
        <w:t xml:space="preserve"> programmes </w:t>
      </w:r>
      <w:r w:rsidR="002073DD">
        <w:t xml:space="preserve">plan </w:t>
      </w:r>
      <w:r w:rsidR="000B1554">
        <w:t xml:space="preserve">to </w:t>
      </w:r>
      <w:r w:rsidR="00D56BCC">
        <w:t>implement unit costs or lump sums under this cost category</w:t>
      </w:r>
      <w:r w:rsidR="00AD6D9C">
        <w:t>, for instance</w:t>
      </w:r>
      <w:r w:rsidR="00B26DA7">
        <w:t xml:space="preserve">, </w:t>
      </w:r>
      <w:r>
        <w:t xml:space="preserve">unit costs/lump sums for events. </w:t>
      </w:r>
      <w:r w:rsidR="00456276">
        <w:t xml:space="preserve"> </w:t>
      </w:r>
    </w:p>
    <w:p w14:paraId="7D9CC55D" w14:textId="77777777" w:rsidR="00456276" w:rsidRDefault="00456276" w:rsidP="00B928F0"/>
    <w:p w14:paraId="44637F77" w14:textId="77777777" w:rsidR="005006F7" w:rsidRDefault="005006F7" w:rsidP="008F7CA5">
      <w:pPr>
        <w:rPr>
          <w:b/>
          <w:bCs/>
        </w:rPr>
      </w:pPr>
    </w:p>
    <w:p w14:paraId="47D23BDE" w14:textId="77777777" w:rsidR="005006F7" w:rsidRDefault="005006F7" w:rsidP="008F7CA5">
      <w:pPr>
        <w:rPr>
          <w:b/>
          <w:bCs/>
        </w:rPr>
      </w:pPr>
    </w:p>
    <w:p w14:paraId="6837C161" w14:textId="77777777" w:rsidR="005006F7" w:rsidRDefault="005006F7" w:rsidP="008F7CA5">
      <w:pPr>
        <w:rPr>
          <w:b/>
          <w:bCs/>
        </w:rPr>
      </w:pPr>
    </w:p>
    <w:p w14:paraId="6553816A" w14:textId="43DBF44B" w:rsidR="008F7CA5" w:rsidRPr="00B15764" w:rsidRDefault="008F7CA5" w:rsidP="008F7CA5">
      <w:pPr>
        <w:rPr>
          <w:b/>
          <w:bCs/>
        </w:rPr>
      </w:pPr>
      <w:r w:rsidRPr="00B15764">
        <w:rPr>
          <w:b/>
          <w:bCs/>
        </w:rPr>
        <w:lastRenderedPageBreak/>
        <w:t xml:space="preserve">Flat rate </w:t>
      </w:r>
    </w:p>
    <w:p w14:paraId="4F98BBAA" w14:textId="77777777" w:rsidR="008F7CA5" w:rsidRDefault="008F7CA5" w:rsidP="008F7CA5"/>
    <w:p w14:paraId="316441C6" w14:textId="1995927B" w:rsidR="008F7CA5" w:rsidRDefault="00456276" w:rsidP="008F7CA5">
      <w:pPr>
        <w:jc w:val="both"/>
      </w:pPr>
      <w:r>
        <w:t>As shown above</w:t>
      </w:r>
      <w:r w:rsidR="00883E8A">
        <w:t>,</w:t>
      </w:r>
      <w:r>
        <w:t xml:space="preserve"> some services</w:t>
      </w:r>
      <w:r w:rsidR="0076740A">
        <w:t xml:space="preserve"> or all</w:t>
      </w:r>
      <w:r>
        <w:t xml:space="preserve"> within th</w:t>
      </w:r>
      <w:r w:rsidR="00883E8A">
        <w:t>is</w:t>
      </w:r>
      <w:r>
        <w:t xml:space="preserve"> cost category might be calculated as a flat rate</w:t>
      </w:r>
      <w:r w:rsidR="00414DD5">
        <w:t>.</w:t>
      </w:r>
      <w:r w:rsidR="00866E53">
        <w:t xml:space="preserve"> Following the mainstream programmes’ examples </w:t>
      </w:r>
      <w:r w:rsidR="00C34EBA">
        <w:t xml:space="preserve">mentioned above, a flat rate </w:t>
      </w:r>
      <w:r w:rsidR="00866E53">
        <w:t xml:space="preserve">might be worth </w:t>
      </w:r>
      <w:r w:rsidR="002073DD">
        <w:t>considering</w:t>
      </w:r>
      <w:r w:rsidR="00866E53">
        <w:t xml:space="preserve"> if investment in infrastructure </w:t>
      </w:r>
      <w:r w:rsidR="002073DD">
        <w:t xml:space="preserve">forms </w:t>
      </w:r>
      <w:r w:rsidR="00866E53">
        <w:t>the basis costs.</w:t>
      </w:r>
      <w:r w:rsidR="00414DD5">
        <w:t xml:space="preserve"> </w:t>
      </w:r>
    </w:p>
    <w:p w14:paraId="1158CFC2" w14:textId="1726FEA6" w:rsidR="006F31B0" w:rsidRDefault="006F31B0" w:rsidP="008F7CA5">
      <w:pPr>
        <w:jc w:val="both"/>
      </w:pPr>
    </w:p>
    <w:p w14:paraId="082D9825" w14:textId="3F0B3726" w:rsidR="006F31B0" w:rsidRDefault="006F31B0" w:rsidP="006F31B0">
      <w:pPr>
        <w:jc w:val="both"/>
      </w:pPr>
      <w:bookmarkStart w:id="5" w:name="_Hlk82523402"/>
      <w:r>
        <w:t xml:space="preserve">Additionally, external expertise and services </w:t>
      </w:r>
      <w:r w:rsidR="002073DD">
        <w:t xml:space="preserve">costs </w:t>
      </w:r>
      <w:r w:rsidR="00DB659E">
        <w:t>are</w:t>
      </w:r>
      <w:r>
        <w:t xml:space="preserve"> included as a part of the </w:t>
      </w:r>
      <w:r w:rsidRPr="00B46E23">
        <w:t>remaining eligible costs</w:t>
      </w:r>
      <w:r>
        <w:t xml:space="preserve"> of an operation when a flat rate of up to 40% of eligible direct staff costs is used in the project (Article 56(1) CPR). If this flat rate </w:t>
      </w:r>
      <w:r w:rsidR="002073DD">
        <w:t xml:space="preserve">is </w:t>
      </w:r>
      <w:r>
        <w:t xml:space="preserve">used, there will be only 2 cost categories in the project: staff costs and the remaining eligible costs. </w:t>
      </w:r>
    </w:p>
    <w:bookmarkEnd w:id="5"/>
    <w:p w14:paraId="70871A4E" w14:textId="77777777" w:rsidR="00987989" w:rsidRDefault="00987989" w:rsidP="00EB7E92">
      <w:pPr>
        <w:rPr>
          <w:b/>
          <w:bCs/>
        </w:rPr>
      </w:pPr>
    </w:p>
    <w:p w14:paraId="5F64DCB3" w14:textId="77777777" w:rsidR="00987989" w:rsidRDefault="00987989" w:rsidP="00EB7E92">
      <w:pPr>
        <w:rPr>
          <w:b/>
          <w:bCs/>
        </w:rPr>
      </w:pPr>
    </w:p>
    <w:p w14:paraId="26B1BE97" w14:textId="5B517791" w:rsidR="00E242E7" w:rsidRPr="00B15764" w:rsidRDefault="00E242E7" w:rsidP="00EB7E92">
      <w:pPr>
        <w:rPr>
          <w:b/>
          <w:bCs/>
        </w:rPr>
      </w:pPr>
      <w:r w:rsidRPr="00B15764">
        <w:rPr>
          <w:b/>
          <w:bCs/>
        </w:rPr>
        <w:t xml:space="preserve">Unit costs </w:t>
      </w:r>
      <w:r w:rsidR="000318B9" w:rsidRPr="00B15764">
        <w:rPr>
          <w:b/>
          <w:bCs/>
        </w:rPr>
        <w:t>&amp; Lump sums</w:t>
      </w:r>
    </w:p>
    <w:p w14:paraId="74C56843" w14:textId="76AC76BB" w:rsidR="000318B9" w:rsidRDefault="000318B9" w:rsidP="00EB7E92">
      <w:pPr>
        <w:rPr>
          <w:rFonts w:ascii="Franklin Gothic Demi" w:hAnsi="Franklin Gothic Demi"/>
          <w:color w:val="007BA1" w:themeColor="accent2"/>
        </w:rPr>
      </w:pPr>
    </w:p>
    <w:p w14:paraId="7C2B79E6" w14:textId="421561C8" w:rsidR="000318B9" w:rsidRDefault="002073DD" w:rsidP="00EB7E92">
      <w:r>
        <w:t xml:space="preserve">Some </w:t>
      </w:r>
      <w:r w:rsidR="009F241B">
        <w:t>external expertise and service</w:t>
      </w:r>
      <w:r w:rsidR="001710C5" w:rsidRPr="001710C5">
        <w:t xml:space="preserve"> costs (e.g.</w:t>
      </w:r>
      <w:r w:rsidR="00E04BDD">
        <w:t>,</w:t>
      </w:r>
      <w:r w:rsidR="001710C5" w:rsidRPr="001710C5">
        <w:t xml:space="preserve"> </w:t>
      </w:r>
      <w:r w:rsidR="001710C5" w:rsidRPr="00587A6B">
        <w:t>promotion, communication, publicity, and activities</w:t>
      </w:r>
      <w:r w:rsidR="001710C5" w:rsidRPr="001710C5">
        <w:t xml:space="preserve"> or </w:t>
      </w:r>
      <w:r w:rsidR="001710C5" w:rsidRPr="00587A6B">
        <w:t>services related to the organisation and implementation of events</w:t>
      </w:r>
      <w:r w:rsidR="001710C5">
        <w:t xml:space="preserve">) </w:t>
      </w:r>
      <w:r w:rsidR="009F241B">
        <w:t>can also be calculated as unit costs or lump sums (or part of them)</w:t>
      </w:r>
      <w:r w:rsidR="00A216A6">
        <w:t>.</w:t>
      </w:r>
      <w:r w:rsidR="009F241B">
        <w:t xml:space="preserve">  </w:t>
      </w:r>
    </w:p>
    <w:p w14:paraId="526E5068" w14:textId="22E87F85" w:rsidR="001710C5" w:rsidRDefault="001710C5" w:rsidP="00EB7E92"/>
    <w:p w14:paraId="4C70CCBC" w14:textId="259CCDD9" w:rsidR="001710C5" w:rsidRPr="00F06DD0" w:rsidRDefault="006F31B0" w:rsidP="00EB7E92">
      <w:r>
        <w:t>Examples of SCOs in this cost category could</w:t>
      </w:r>
      <w:r w:rsidR="001710C5">
        <w:t xml:space="preserve"> be a unit cost for events (</w:t>
      </w:r>
      <w:r w:rsidR="00E04BDD">
        <w:t xml:space="preserve">more information is available </w:t>
      </w:r>
      <w:hyperlink r:id="rId15" w:anchor="3421-presentation-brainstorming-interreg-unit-cost-events" w:history="1">
        <w:r w:rsidR="00E04BDD" w:rsidRPr="00E04BDD">
          <w:rPr>
            <w:rStyle w:val="Hyperlink"/>
          </w:rPr>
          <w:t>here</w:t>
        </w:r>
      </w:hyperlink>
      <w:r w:rsidR="001710C5">
        <w:t>)</w:t>
      </w:r>
      <w:r w:rsidR="00314A0D">
        <w:t xml:space="preserve">, </w:t>
      </w:r>
      <w:r w:rsidR="00045A73">
        <w:t>a lump sum for project communication activities</w:t>
      </w:r>
      <w:r w:rsidR="00314A0D">
        <w:t>, a lump sum for a feasibility study</w:t>
      </w:r>
      <w:r w:rsidR="00045A73">
        <w:t xml:space="preserve">.  </w:t>
      </w:r>
    </w:p>
    <w:p w14:paraId="2A09A2AF" w14:textId="659C0E7B" w:rsidR="00314A0D" w:rsidRDefault="00314A0D" w:rsidP="00EB7E92">
      <w:pPr>
        <w:rPr>
          <w:rFonts w:ascii="Franklin Gothic Demi" w:hAnsi="Franklin Gothic Demi"/>
          <w:color w:val="007BA1" w:themeColor="accent2"/>
        </w:rPr>
      </w:pPr>
    </w:p>
    <w:p w14:paraId="6F793CA8" w14:textId="77777777" w:rsidR="00B15764" w:rsidRDefault="00B15764" w:rsidP="00EB7E92">
      <w:pPr>
        <w:rPr>
          <w:rFonts w:ascii="Franklin Gothic Demi" w:hAnsi="Franklin Gothic Demi"/>
          <w:color w:val="007BA1" w:themeColor="accent2"/>
        </w:rPr>
      </w:pPr>
    </w:p>
    <w:p w14:paraId="491D44B1" w14:textId="4AD0E23D" w:rsidR="00AE195B" w:rsidRDefault="00EB7E92" w:rsidP="00EB7E92">
      <w:pPr>
        <w:rPr>
          <w:rFonts w:ascii="Franklin Gothic Demi" w:hAnsi="Franklin Gothic Demi"/>
          <w:color w:val="007BA1" w:themeColor="accent2"/>
        </w:rPr>
      </w:pPr>
      <w:r w:rsidRPr="00EB7E92">
        <w:rPr>
          <w:rFonts w:ascii="Franklin Gothic Demi" w:hAnsi="Franklin Gothic Demi"/>
          <w:color w:val="007BA1" w:themeColor="accent2"/>
        </w:rPr>
        <w:t>Audit trail</w:t>
      </w:r>
    </w:p>
    <w:p w14:paraId="33ED7C63" w14:textId="77777777" w:rsidR="00AE195B" w:rsidRDefault="00AE195B" w:rsidP="00AE195B">
      <w:pPr>
        <w:rPr>
          <w:rFonts w:ascii="Franklin Gothic Demi" w:hAnsi="Franklin Gothic Demi"/>
          <w:color w:val="007BA1" w:themeColor="accent2"/>
        </w:rPr>
      </w:pPr>
    </w:p>
    <w:p w14:paraId="0A3309A3" w14:textId="792040BC" w:rsidR="00AE195B" w:rsidRPr="00314A0D" w:rsidRDefault="00AE195B" w:rsidP="00314A0D">
      <w:pPr>
        <w:pStyle w:val="BOLDStandard"/>
      </w:pPr>
      <w:r w:rsidRPr="00314A0D">
        <w:t>Real costs</w:t>
      </w:r>
    </w:p>
    <w:p w14:paraId="5E164B8A" w14:textId="615C8705" w:rsidR="00EB7E92" w:rsidRDefault="00EB7E92" w:rsidP="00EB7E92"/>
    <w:p w14:paraId="454D8BC6" w14:textId="7379BCE7" w:rsidR="006E339D" w:rsidRDefault="00DF005B" w:rsidP="00DF005B">
      <w:r>
        <w:t>The following main documents must be available for control purposes:</w:t>
      </w:r>
    </w:p>
    <w:p w14:paraId="2BF9DECD" w14:textId="6F9BC25F" w:rsidR="00417259" w:rsidRDefault="00417259" w:rsidP="00DF005B"/>
    <w:p w14:paraId="6474ECCE" w14:textId="157F8CF5" w:rsidR="00BE1715" w:rsidRDefault="00BE1715" w:rsidP="00127641">
      <w:pPr>
        <w:pStyle w:val="ListParagraph"/>
        <w:numPr>
          <w:ilvl w:val="0"/>
          <w:numId w:val="15"/>
        </w:numPr>
        <w:ind w:right="-36"/>
      </w:pPr>
      <w:r>
        <w:t>evidence of the procurement process</w:t>
      </w:r>
      <w:r w:rsidR="00AE195B">
        <w:t xml:space="preserve"> </w:t>
      </w:r>
      <w:r>
        <w:t xml:space="preserve">(announcement, selection, award) in line with the </w:t>
      </w:r>
      <w:r w:rsidR="00BD6F19">
        <w:t>legal status/organisational/regional/</w:t>
      </w:r>
      <w:r>
        <w:t>national procurement rules</w:t>
      </w:r>
      <w:r w:rsidR="00FC2F6A">
        <w:t>/programme rules</w:t>
      </w:r>
      <w:r>
        <w:t xml:space="preserve"> or the EU procurement rules depending on the amount of the contract</w:t>
      </w:r>
      <w:r w:rsidR="00BD6F19">
        <w:t xml:space="preserve"> and programme</w:t>
      </w:r>
      <w:r w:rsidR="00331684">
        <w:t>-</w:t>
      </w:r>
      <w:r w:rsidR="00BD6F19">
        <w:t>specific rules</w:t>
      </w:r>
      <w:r>
        <w:t>;</w:t>
      </w:r>
    </w:p>
    <w:p w14:paraId="11F7C578" w14:textId="2D939D90" w:rsidR="00E90FA6" w:rsidRDefault="00BE1715" w:rsidP="00127641">
      <w:pPr>
        <w:pStyle w:val="ListParagraph"/>
        <w:numPr>
          <w:ilvl w:val="0"/>
          <w:numId w:val="15"/>
        </w:numPr>
        <w:ind w:right="-36"/>
      </w:pPr>
      <w:r>
        <w:t>a</w:t>
      </w:r>
      <w:r w:rsidR="0047394F" w:rsidRPr="00DF005B">
        <w:t xml:space="preserve"> </w:t>
      </w:r>
      <w:r w:rsidR="00045A73">
        <w:t>document</w:t>
      </w:r>
      <w:r w:rsidR="0047394F" w:rsidRPr="00895A13">
        <w:t xml:space="preserve"> laying down the services to be provided with a clear reference to the project</w:t>
      </w:r>
      <w:r w:rsidR="002073DD">
        <w:t>;</w:t>
      </w:r>
    </w:p>
    <w:p w14:paraId="48953173" w14:textId="70350DAA" w:rsidR="0047394F" w:rsidRPr="00895A13" w:rsidRDefault="002073DD" w:rsidP="00127641">
      <w:pPr>
        <w:pStyle w:val="ListParagraph"/>
        <w:numPr>
          <w:ilvl w:val="0"/>
          <w:numId w:val="15"/>
        </w:numPr>
        <w:ind w:right="-36"/>
      </w:pPr>
      <w:r>
        <w:t>a</w:t>
      </w:r>
      <w:r w:rsidR="0047394F" w:rsidRPr="00895A13">
        <w:t>ny changes to the contract must comply with the public procureme</w:t>
      </w:r>
      <w:r w:rsidR="00BE1715">
        <w:t>nt rules and must be documented;</w:t>
      </w:r>
    </w:p>
    <w:p w14:paraId="7AD085CD" w14:textId="57B135AE" w:rsidR="0047394F" w:rsidRDefault="00BE1715" w:rsidP="00127641">
      <w:pPr>
        <w:pStyle w:val="ListParagraph"/>
        <w:numPr>
          <w:ilvl w:val="0"/>
          <w:numId w:val="15"/>
        </w:numPr>
        <w:ind w:right="-36"/>
      </w:pPr>
      <w:r>
        <w:t>a</w:t>
      </w:r>
      <w:r w:rsidR="0047394F" w:rsidRPr="00895A13">
        <w:t>n invoice or a request for reimbursement providing</w:t>
      </w:r>
      <w:r w:rsidR="0047394F" w:rsidRPr="00DF005B">
        <w:t xml:space="preserve"> all relevant information in line with the applicable account</w:t>
      </w:r>
      <w:r w:rsidR="00E42115">
        <w:t>ing</w:t>
      </w:r>
      <w:r w:rsidR="0047394F" w:rsidRPr="00DF005B">
        <w:t xml:space="preserve"> rules</w:t>
      </w:r>
      <w:r>
        <w:t>;</w:t>
      </w:r>
    </w:p>
    <w:p w14:paraId="2BE69305" w14:textId="44652DD3" w:rsidR="0047394F" w:rsidRDefault="00BE1715" w:rsidP="00127641">
      <w:pPr>
        <w:pStyle w:val="ListParagraph"/>
        <w:numPr>
          <w:ilvl w:val="0"/>
          <w:numId w:val="15"/>
        </w:numPr>
        <w:ind w:right="-36"/>
      </w:pPr>
      <w:r>
        <w:t>o</w:t>
      </w:r>
      <w:r w:rsidR="0047394F" w:rsidRPr="00DF005B">
        <w:t>utputs of the work of external experts or service deliverables</w:t>
      </w:r>
      <w:r>
        <w:t>;</w:t>
      </w:r>
      <w:r w:rsidR="00AE195B" w:rsidRPr="00AE195B">
        <w:rPr>
          <w:noProof/>
        </w:rPr>
        <w:t xml:space="preserve"> </w:t>
      </w:r>
    </w:p>
    <w:p w14:paraId="6EDE46B1" w14:textId="4FBB8E52" w:rsidR="0047394F" w:rsidRDefault="00BE1715" w:rsidP="00127641">
      <w:pPr>
        <w:pStyle w:val="ListParagraph"/>
        <w:numPr>
          <w:ilvl w:val="0"/>
          <w:numId w:val="15"/>
        </w:numPr>
        <w:ind w:right="-36"/>
      </w:pPr>
      <w:r>
        <w:t>p</w:t>
      </w:r>
      <w:r w:rsidR="0047394F">
        <w:t>roof of payment.</w:t>
      </w:r>
      <w:r w:rsidR="002731C3" w:rsidRPr="002731C3">
        <w:rPr>
          <w:noProof/>
          <w:lang w:val="en-US"/>
        </w:rPr>
        <w:t xml:space="preserve"> </w:t>
      </w:r>
    </w:p>
    <w:p w14:paraId="5726F02F" w14:textId="77777777" w:rsidR="00314A0D" w:rsidRDefault="00314A0D" w:rsidP="00962863">
      <w:pPr>
        <w:rPr>
          <w:rFonts w:ascii="Franklin Gothic Demi" w:hAnsi="Franklin Gothic Demi"/>
          <w:color w:val="007BA1" w:themeColor="accent2"/>
        </w:rPr>
      </w:pPr>
    </w:p>
    <w:p w14:paraId="152711F1" w14:textId="61DD4556" w:rsidR="00AE195B" w:rsidRPr="006F31B0" w:rsidRDefault="00AE195B" w:rsidP="00314A0D">
      <w:pPr>
        <w:pStyle w:val="BOLDStandard"/>
      </w:pPr>
      <w:r w:rsidRPr="00653F4B">
        <w:t>SCOs</w:t>
      </w:r>
    </w:p>
    <w:p w14:paraId="16E7F470" w14:textId="77777777" w:rsidR="00AE195B" w:rsidRDefault="00AE195B" w:rsidP="00AE195B"/>
    <w:p w14:paraId="3038EACC" w14:textId="0BD9246D" w:rsidR="00336FA1" w:rsidRDefault="00336FA1" w:rsidP="00336FA1">
      <w:pPr>
        <w:jc w:val="both"/>
      </w:pPr>
      <w:r>
        <w:t>For the audit/ control of the correct application of the SCO, the following documents should be in place:</w:t>
      </w:r>
    </w:p>
    <w:p w14:paraId="24572BE9" w14:textId="77777777" w:rsidR="00314A0D" w:rsidRDefault="00314A0D" w:rsidP="00336FA1">
      <w:pPr>
        <w:jc w:val="both"/>
      </w:pPr>
    </w:p>
    <w:p w14:paraId="12945872" w14:textId="3CB51855" w:rsidR="00336FA1" w:rsidRDefault="00336FA1" w:rsidP="00C732DA">
      <w:pPr>
        <w:pStyle w:val="ListParagraph"/>
        <w:numPr>
          <w:ilvl w:val="0"/>
          <w:numId w:val="26"/>
        </w:numPr>
        <w:jc w:val="both"/>
      </w:pPr>
      <w:r>
        <w:t xml:space="preserve">For flat rates: programme rules to verify that the flat rate takes into account the </w:t>
      </w:r>
      <w:r w:rsidR="00A0747E">
        <w:t>correct</w:t>
      </w:r>
      <w:r>
        <w:t xml:space="preserve"> cost categories and that the </w:t>
      </w:r>
      <w:r w:rsidR="00A0747E">
        <w:t>correct</w:t>
      </w:r>
      <w:r>
        <w:t xml:space="preserve"> percentage is used and that calculations are correct; basis costs; verification against double financing</w:t>
      </w:r>
      <w:r w:rsidR="00C732DA">
        <w:t xml:space="preserve"> (e.g.</w:t>
      </w:r>
      <w:r w:rsidR="002073DD">
        <w:t>,</w:t>
      </w:r>
      <w:r w:rsidR="00C732DA">
        <w:t xml:space="preserve"> checking that costs covered by the flat rate are not reported under another cost category)</w:t>
      </w:r>
      <w:r>
        <w:t>.</w:t>
      </w:r>
    </w:p>
    <w:p w14:paraId="5CCA9618" w14:textId="6D41E756" w:rsidR="00336FA1" w:rsidRDefault="00336FA1" w:rsidP="00127641">
      <w:pPr>
        <w:pStyle w:val="ListParagraph"/>
        <w:numPr>
          <w:ilvl w:val="0"/>
          <w:numId w:val="26"/>
        </w:numPr>
        <w:jc w:val="both"/>
      </w:pPr>
      <w:r>
        <w:t>For unit costs: delivered outputs of the project</w:t>
      </w:r>
      <w:r w:rsidR="0037618D">
        <w:t xml:space="preserve"> (if relevant)</w:t>
      </w:r>
      <w:r>
        <w:t>; verification that the amount declared is justified by quantities; verification against double financing.</w:t>
      </w:r>
    </w:p>
    <w:p w14:paraId="628E0803" w14:textId="2738D88C" w:rsidR="00336FA1" w:rsidRDefault="00336FA1" w:rsidP="00127641">
      <w:pPr>
        <w:pStyle w:val="ListParagraph"/>
        <w:numPr>
          <w:ilvl w:val="0"/>
          <w:numId w:val="26"/>
        </w:numPr>
        <w:jc w:val="both"/>
      </w:pPr>
      <w:r>
        <w:t>For lump sums: delivered outputs of the project; criteria for the payment of the lump sum (payment triggers); verification against double financing.</w:t>
      </w:r>
    </w:p>
    <w:p w14:paraId="4AD84701" w14:textId="77777777" w:rsidR="00336FA1" w:rsidRDefault="00336FA1" w:rsidP="00336FA1">
      <w:pPr>
        <w:pStyle w:val="ListParagraph"/>
        <w:jc w:val="both"/>
      </w:pPr>
    </w:p>
    <w:p w14:paraId="05AC17E5" w14:textId="1B32C2FD" w:rsidR="007D165F" w:rsidRDefault="007D165F" w:rsidP="007D165F">
      <w:r w:rsidRPr="00B46E23">
        <w:t xml:space="preserve">To find out more about the audit trail of </w:t>
      </w:r>
      <w:r>
        <w:t>SCOs</w:t>
      </w:r>
      <w:r w:rsidRPr="00B46E23">
        <w:t>, check</w:t>
      </w:r>
      <w:r>
        <w:t xml:space="preserve"> out</w:t>
      </w:r>
      <w:r w:rsidRPr="00B46E23">
        <w:t xml:space="preserve"> </w:t>
      </w:r>
      <w:r w:rsidR="0059588A">
        <w:t xml:space="preserve">the </w:t>
      </w:r>
      <w:r w:rsidRPr="00B46E23">
        <w:t xml:space="preserve">Interact </w:t>
      </w:r>
      <w:hyperlink r:id="rId16" w:anchor="1747-publication-qa-simplified-cost-options-interreg-programmes" w:history="1">
        <w:r w:rsidRPr="00B46E23">
          <w:rPr>
            <w:rStyle w:val="Hyperlink"/>
          </w:rPr>
          <w:t>publication</w:t>
        </w:r>
      </w:hyperlink>
      <w:r w:rsidRPr="00B46E23">
        <w:t xml:space="preserve"> on simplified cost options in </w:t>
      </w:r>
      <w:proofErr w:type="spellStart"/>
      <w:r w:rsidRPr="00B46E23">
        <w:t>Interreg</w:t>
      </w:r>
      <w:proofErr w:type="spellEnd"/>
      <w:r w:rsidRPr="00B46E23">
        <w:t xml:space="preserve"> programmes.</w:t>
      </w:r>
    </w:p>
    <w:p w14:paraId="46E3D42E" w14:textId="425C31F0" w:rsidR="00AE195B" w:rsidRDefault="00AE195B" w:rsidP="00AE195B"/>
    <w:p w14:paraId="65F488F8" w14:textId="77777777" w:rsidR="007D165F" w:rsidRDefault="007D165F" w:rsidP="00AE195B"/>
    <w:p w14:paraId="5661659D" w14:textId="77777777" w:rsidR="00465B88" w:rsidRDefault="00465B88" w:rsidP="00AE195B"/>
    <w:p w14:paraId="2D4FD176" w14:textId="6659FC32" w:rsidR="00AE195B" w:rsidRDefault="00AE195B" w:rsidP="00AE195B">
      <w:pPr>
        <w:rPr>
          <w:rFonts w:ascii="Franklin Gothic Demi" w:hAnsi="Franklin Gothic Demi"/>
          <w:color w:val="007BA1" w:themeColor="accent2"/>
        </w:rPr>
      </w:pPr>
      <w:r w:rsidRPr="0006039C">
        <w:rPr>
          <w:rFonts w:ascii="Franklin Gothic Demi" w:hAnsi="Franklin Gothic Demi"/>
          <w:color w:val="007BA1" w:themeColor="accent2"/>
        </w:rPr>
        <w:t>HIT</w:t>
      </w:r>
      <w:r w:rsidR="002073DD">
        <w:rPr>
          <w:rStyle w:val="FootnoteReference"/>
        </w:rPr>
        <w:footnoteReference w:id="11"/>
      </w:r>
      <w:r w:rsidRPr="0006039C">
        <w:rPr>
          <w:rFonts w:ascii="Franklin Gothic Demi" w:hAnsi="Franklin Gothic Demi"/>
          <w:color w:val="007BA1" w:themeColor="accent2"/>
        </w:rPr>
        <w:t xml:space="preserve"> agreements</w:t>
      </w:r>
    </w:p>
    <w:p w14:paraId="6A237328" w14:textId="77777777" w:rsidR="00AE195B" w:rsidRDefault="00AE195B" w:rsidP="00AE195B">
      <w:pPr>
        <w:rPr>
          <w:rFonts w:ascii="Franklin Gothic Demi" w:hAnsi="Franklin Gothic Demi"/>
          <w:color w:val="007BA1" w:themeColor="accent2"/>
        </w:rPr>
      </w:pPr>
    </w:p>
    <w:p w14:paraId="16EC4316" w14:textId="529D6701" w:rsidR="00372420" w:rsidRDefault="00372420" w:rsidP="00AE195B">
      <w:r>
        <w:t>Due to its limitations and difficulties in assessment and implementation, HIT agreed not to use in-kind contribution</w:t>
      </w:r>
      <w:r w:rsidR="002073DD">
        <w:t>s</w:t>
      </w:r>
      <w:r>
        <w:t xml:space="preserve"> as part of jointly</w:t>
      </w:r>
      <w:r w:rsidR="0059588A">
        <w:t>-</w:t>
      </w:r>
      <w:r>
        <w:t>developed rules (and, therefore, documents).</w:t>
      </w:r>
    </w:p>
    <w:p w14:paraId="6D05B6D2" w14:textId="2E97F39F" w:rsidR="00AE195B" w:rsidRDefault="00372420" w:rsidP="00AE195B">
      <w:r>
        <w:t>There are no further agreements for this cost category according to HIT</w:t>
      </w:r>
      <w:r w:rsidR="002073DD">
        <w:t>.</w:t>
      </w:r>
      <w:r>
        <w:rPr>
          <w:rFonts w:ascii="Times New Roman" w:hAnsi="Times New Roman" w:cs="Times New Roman"/>
          <w:color w:val="auto"/>
          <w:spacing w:val="0"/>
          <w:sz w:val="24"/>
          <w:lang w:val="en-US"/>
        </w:rPr>
        <w:t xml:space="preserve"> </w:t>
      </w:r>
    </w:p>
    <w:p w14:paraId="0F4388B5" w14:textId="3F3C59F8" w:rsidR="00AE195B" w:rsidRDefault="00AE195B" w:rsidP="00AE195B"/>
    <w:p w14:paraId="09544E26" w14:textId="77777777" w:rsidR="00314A0D" w:rsidRDefault="00314A0D" w:rsidP="00AE195B"/>
    <w:p w14:paraId="33697FCB" w14:textId="44F34ADE" w:rsidR="00AE195B" w:rsidRDefault="00AE195B" w:rsidP="00AE195B">
      <w:r w:rsidRPr="00414F96">
        <w:rPr>
          <w:rFonts w:ascii="Franklin Gothic Demi" w:hAnsi="Franklin Gothic Demi"/>
          <w:color w:val="007BA1" w:themeColor="accent2"/>
        </w:rPr>
        <w:t>Other/Programme</w:t>
      </w:r>
      <w:r w:rsidR="00B55FDA">
        <w:rPr>
          <w:rFonts w:ascii="Franklin Gothic Demi" w:hAnsi="Franklin Gothic Demi"/>
          <w:color w:val="007BA1" w:themeColor="accent2"/>
        </w:rPr>
        <w:t>-</w:t>
      </w:r>
      <w:r w:rsidRPr="00414F96">
        <w:rPr>
          <w:rFonts w:ascii="Franklin Gothic Demi" w:hAnsi="Franklin Gothic Demi"/>
          <w:color w:val="007BA1" w:themeColor="accent2"/>
        </w:rPr>
        <w:t>specific</w:t>
      </w:r>
      <w:r w:rsidRPr="004E5B2E">
        <w:rPr>
          <w:rFonts w:ascii="Franklin Gothic Demi" w:hAnsi="Franklin Gothic Demi"/>
          <w:color w:val="007BA1" w:themeColor="accent2"/>
        </w:rPr>
        <w:t xml:space="preserve"> </w:t>
      </w:r>
      <w:r w:rsidR="00AA6FBD" w:rsidRPr="004E5B2E">
        <w:rPr>
          <w:rFonts w:ascii="Franklin Gothic Demi" w:hAnsi="Franklin Gothic Demi"/>
          <w:color w:val="007BA1" w:themeColor="accent2"/>
        </w:rPr>
        <w:t>information</w:t>
      </w:r>
    </w:p>
    <w:p w14:paraId="4B394A95" w14:textId="77777777" w:rsidR="002073DD" w:rsidRDefault="002073DD" w:rsidP="00852C4F">
      <w:pPr>
        <w:jc w:val="both"/>
      </w:pPr>
    </w:p>
    <w:p w14:paraId="35B2D273" w14:textId="28019803" w:rsidR="00891988" w:rsidRDefault="002073DD" w:rsidP="00852C4F">
      <w:pPr>
        <w:jc w:val="both"/>
      </w:pPr>
      <w:r>
        <w:t>N</w:t>
      </w:r>
      <w:r w:rsidR="00AE195B">
        <w:t>/a.</w:t>
      </w:r>
    </w:p>
    <w:sectPr w:rsidR="00891988" w:rsidSect="0034026F">
      <w:footerReference w:type="default" r:id="rId17"/>
      <w:headerReference w:type="first" r:id="rId18"/>
      <w:footerReference w:type="first" r:id="rId19"/>
      <w:pgSz w:w="11900" w:h="16840"/>
      <w:pgMar w:top="2835" w:right="1871" w:bottom="1985" w:left="1418" w:header="107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CE5DC4" w16cid:durableId="25AF50F5"/>
  <w16cid:commentId w16cid:paraId="21649EF9" w16cid:durableId="25AF5873"/>
  <w16cid:commentId w16cid:paraId="650C570F" w16cid:durableId="25AF589C"/>
  <w16cid:commentId w16cid:paraId="70ECAD11" w16cid:durableId="25AF5A7D"/>
  <w16cid:commentId w16cid:paraId="1DDEE659" w16cid:durableId="25AF53F5"/>
  <w16cid:commentId w16cid:paraId="5FEDEDC8" w16cid:durableId="25AF50F6"/>
  <w16cid:commentId w16cid:paraId="28CD410D" w16cid:durableId="25AF50F7"/>
  <w16cid:commentId w16cid:paraId="49A99211" w16cid:durableId="25AF5B56"/>
  <w16cid:commentId w16cid:paraId="2101ED39" w16cid:durableId="25AF5B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3C331" w14:textId="77777777" w:rsidR="00EC4899" w:rsidRDefault="00EC4899" w:rsidP="00474F51">
      <w:r>
        <w:separator/>
      </w:r>
    </w:p>
  </w:endnote>
  <w:endnote w:type="continuationSeparator" w:id="0">
    <w:p w14:paraId="0E87B1C8" w14:textId="77777777" w:rsidR="00EC4899" w:rsidRDefault="00EC4899" w:rsidP="00474F51">
      <w:r>
        <w:continuationSeparator/>
      </w:r>
    </w:p>
  </w:endnote>
  <w:endnote w:type="continuationNotice" w:id="1">
    <w:p w14:paraId="72E16F93" w14:textId="77777777" w:rsidR="00EC4899" w:rsidRDefault="00EC48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4D86B33B" w14:textId="77777777" w:rsidTr="000A6C31">
      <w:trPr>
        <w:trHeight w:val="420"/>
      </w:trPr>
      <w:tc>
        <w:tcPr>
          <w:tcW w:w="9514" w:type="dxa"/>
          <w:vAlign w:val="bottom"/>
        </w:tcPr>
        <w:p w14:paraId="0E863407" w14:textId="57DE37E6" w:rsidR="00497071" w:rsidRDefault="00497071" w:rsidP="00497071">
          <w:pPr>
            <w:pStyle w:val="Footer"/>
          </w:pPr>
          <w:r>
            <w:fldChar w:fldCharType="begin"/>
          </w:r>
          <w:r>
            <w:instrText xml:space="preserve"> PAGE  \* MERGEFORMAT </w:instrText>
          </w:r>
          <w:r>
            <w:fldChar w:fldCharType="separate"/>
          </w:r>
          <w:r w:rsidR="007A0363">
            <w:rPr>
              <w:noProof/>
            </w:rPr>
            <w:t>2</w:t>
          </w:r>
          <w:r>
            <w:fldChar w:fldCharType="end"/>
          </w:r>
          <w:r>
            <w:t xml:space="preserve"> / </w:t>
          </w:r>
          <w:r w:rsidR="00DF005B">
            <w:rPr>
              <w:noProof/>
            </w:rPr>
            <w:fldChar w:fldCharType="begin"/>
          </w:r>
          <w:r w:rsidR="00DF005B">
            <w:rPr>
              <w:noProof/>
            </w:rPr>
            <w:instrText xml:space="preserve"> NUMPAGES  \* MERGEFORMAT </w:instrText>
          </w:r>
          <w:r w:rsidR="00DF005B">
            <w:rPr>
              <w:noProof/>
            </w:rPr>
            <w:fldChar w:fldCharType="separate"/>
          </w:r>
          <w:r w:rsidR="007A0363">
            <w:rPr>
              <w:noProof/>
            </w:rPr>
            <w:t>6</w:t>
          </w:r>
          <w:r w:rsidR="00DF005B">
            <w:rPr>
              <w:noProof/>
            </w:rPr>
            <w:fldChar w:fldCharType="end"/>
          </w:r>
        </w:p>
      </w:tc>
    </w:tr>
  </w:tbl>
  <w:p w14:paraId="4396AB3C"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287A4" w14:textId="77777777" w:rsidR="00313D79" w:rsidRDefault="003A3232" w:rsidP="00BB6130">
    <w:pPr>
      <w:pStyle w:val="Footer"/>
    </w:pPr>
    <w:r>
      <w:rPr>
        <w:noProof/>
        <w:lang w:val="en-US"/>
      </w:rPr>
      <w:drawing>
        <wp:anchor distT="0" distB="0" distL="114300" distR="114300" simplePos="0" relativeHeight="251658241" behindDoc="0" locked="0" layoutInCell="1" allowOverlap="1" wp14:anchorId="70834E06" wp14:editId="785522AE">
          <wp:simplePos x="0" y="0"/>
          <wp:positionH relativeFrom="margin">
            <wp:posOffset>4032250</wp:posOffset>
          </wp:positionH>
          <wp:positionV relativeFrom="bottomMargin">
            <wp:posOffset>107950</wp:posOffset>
          </wp:positionV>
          <wp:extent cx="1965600" cy="489600"/>
          <wp:effectExtent l="0" t="0" r="0" b="0"/>
          <wp:wrapTopAndBottom/>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75A9D" w14:textId="77777777" w:rsidR="00EC4899" w:rsidRDefault="00EC4899" w:rsidP="00474F51">
      <w:r>
        <w:separator/>
      </w:r>
    </w:p>
  </w:footnote>
  <w:footnote w:type="continuationSeparator" w:id="0">
    <w:p w14:paraId="3C7722E7" w14:textId="77777777" w:rsidR="00EC4899" w:rsidRDefault="00EC4899" w:rsidP="00474F51">
      <w:r>
        <w:continuationSeparator/>
      </w:r>
    </w:p>
  </w:footnote>
  <w:footnote w:type="continuationNotice" w:id="1">
    <w:p w14:paraId="5387A7B5" w14:textId="77777777" w:rsidR="00EC4899" w:rsidRDefault="00EC4899">
      <w:pPr>
        <w:spacing w:line="240" w:lineRule="auto"/>
      </w:pPr>
    </w:p>
  </w:footnote>
  <w:footnote w:id="2">
    <w:p w14:paraId="4A066F49" w14:textId="51131D57" w:rsidR="005E6232" w:rsidRPr="005E6232" w:rsidRDefault="005E6232">
      <w:pPr>
        <w:pStyle w:val="FootnoteText"/>
      </w:pPr>
      <w:r>
        <w:rPr>
          <w:rStyle w:val="FootnoteReference"/>
        </w:rPr>
        <w:footnoteRef/>
      </w:r>
      <w:r>
        <w:t xml:space="preserve"> </w:t>
      </w:r>
      <w:r w:rsidRPr="00547207">
        <w:t>Guidance provided in this fact sheet takes account of provisions of the regulatory framework 20</w:t>
      </w:r>
      <w:r>
        <w:t>21</w:t>
      </w:r>
      <w:r w:rsidRPr="00547207">
        <w:t>-202</w:t>
      </w:r>
      <w:r>
        <w:t>7</w:t>
      </w:r>
      <w:r w:rsidRPr="00547207">
        <w:t xml:space="preserve"> (in particular</w:t>
      </w:r>
      <w:r>
        <w:t>,</w:t>
      </w:r>
      <w:r w:rsidRPr="00547207">
        <w:t xml:space="preserve"> rules on eligibility of expenditure for cooperation programmes set up in the </w:t>
      </w:r>
      <w:proofErr w:type="spellStart"/>
      <w:r>
        <w:t>Interreg</w:t>
      </w:r>
      <w:proofErr w:type="spellEnd"/>
      <w:r w:rsidRPr="00547207">
        <w:t xml:space="preserve"> Regulation</w:t>
      </w:r>
      <w:r>
        <w:t xml:space="preserve"> 2021/1059 and Common Provision Regulation (CPR) 2021/1060)</w:t>
      </w:r>
      <w:r w:rsidRPr="00547207">
        <w:t xml:space="preserve"> and practices in </w:t>
      </w:r>
      <w:r>
        <w:t xml:space="preserve">use by </w:t>
      </w:r>
      <w:proofErr w:type="spellStart"/>
      <w:r>
        <w:t>Interreg</w:t>
      </w:r>
      <w:proofErr w:type="spellEnd"/>
      <w:r>
        <w:t xml:space="preserve"> programmes in the 2014-2020 period</w:t>
      </w:r>
      <w:r w:rsidRPr="00547207">
        <w:t>. The fact sheet is by no means a legally</w:t>
      </w:r>
      <w:r w:rsidR="00601B28">
        <w:t>-</w:t>
      </w:r>
      <w:r w:rsidRPr="00547207">
        <w:t>binding document.</w:t>
      </w:r>
    </w:p>
  </w:footnote>
  <w:footnote w:id="3">
    <w:p w14:paraId="3478999F" w14:textId="46204885" w:rsidR="00B23F03" w:rsidRPr="00B23F03" w:rsidRDefault="00B23F03" w:rsidP="005E6232">
      <w:pPr>
        <w:pStyle w:val="FootnoteText"/>
      </w:pPr>
      <w:r>
        <w:rPr>
          <w:rStyle w:val="FootnoteReference"/>
        </w:rPr>
        <w:footnoteRef/>
      </w:r>
      <w:r>
        <w:t xml:space="preserve"> Currently available for 2014-2020 period, to be updated in 2022.</w:t>
      </w:r>
    </w:p>
  </w:footnote>
  <w:footnote w:id="4">
    <w:p w14:paraId="4EAA17B9" w14:textId="167BD7B6" w:rsidR="00472660" w:rsidRPr="00082BEB" w:rsidRDefault="00472660" w:rsidP="005E6232">
      <w:pPr>
        <w:pStyle w:val="FootnoteText"/>
        <w:rPr>
          <w:lang w:val="en-US"/>
        </w:rPr>
      </w:pPr>
      <w:r>
        <w:rPr>
          <w:rStyle w:val="FootnoteReference"/>
        </w:rPr>
        <w:footnoteRef/>
      </w:r>
      <w:r>
        <w:t xml:space="preserve"> </w:t>
      </w:r>
      <w:r w:rsidR="002C76FA">
        <w:t>For more information on the public procurement procedures, check</w:t>
      </w:r>
      <w:r w:rsidR="00D469B8">
        <w:t xml:space="preserve"> </w:t>
      </w:r>
      <w:hyperlink r:id="rId1" w:anchor="2669-publication-roadmap-public-procurement" w:history="1">
        <w:r w:rsidR="00D469B8" w:rsidRPr="00D469B8">
          <w:rPr>
            <w:rStyle w:val="Hyperlink"/>
          </w:rPr>
          <w:t>Roadmap</w:t>
        </w:r>
        <w:r w:rsidRPr="00D469B8">
          <w:rPr>
            <w:rStyle w:val="Hyperlink"/>
            <w:lang w:val="en-US"/>
          </w:rPr>
          <w:t xml:space="preserve"> for public procurement</w:t>
        </w:r>
      </w:hyperlink>
      <w:r>
        <w:rPr>
          <w:lang w:val="en-US"/>
        </w:rPr>
        <w:t>, August 2019.</w:t>
      </w:r>
    </w:p>
  </w:footnote>
  <w:footnote w:id="5">
    <w:p w14:paraId="751B6F65" w14:textId="6F0A7D00" w:rsidR="00AB7F4C" w:rsidRDefault="00AB7F4C" w:rsidP="005E6232">
      <w:pPr>
        <w:pStyle w:val="FootnoteText"/>
      </w:pPr>
      <w:r>
        <w:rPr>
          <w:rStyle w:val="FootnoteReference"/>
        </w:rPr>
        <w:footnoteRef/>
      </w:r>
      <w:r>
        <w:t xml:space="preserve"> EU procurement and concession rules were introduced on 18 April 2016: </w:t>
      </w:r>
      <w:hyperlink r:id="rId2" w:history="1">
        <w:r w:rsidR="00D469B8" w:rsidRPr="003A6EAE">
          <w:rPr>
            <w:rStyle w:val="Hyperlink"/>
          </w:rPr>
          <w:t>https://ec.europa.eu/growth/single-market/public-procurement/rules-implementation/</w:t>
        </w:r>
      </w:hyperlink>
    </w:p>
    <w:p w14:paraId="37CD0102" w14:textId="77777777" w:rsidR="00D469B8" w:rsidRDefault="00D469B8" w:rsidP="005E6232">
      <w:pPr>
        <w:pStyle w:val="FootnoteText"/>
      </w:pPr>
    </w:p>
  </w:footnote>
  <w:footnote w:id="6">
    <w:p w14:paraId="233EC2FA" w14:textId="766B9A7B" w:rsidR="00DF005B" w:rsidRDefault="00DF005B" w:rsidP="005E6232">
      <w:pPr>
        <w:pStyle w:val="FootnoteText"/>
      </w:pPr>
      <w:r>
        <w:rPr>
          <w:rStyle w:val="FootnoteReference"/>
        </w:rPr>
        <w:footnoteRef/>
      </w:r>
      <w:r>
        <w:t xml:space="preserve"> </w:t>
      </w:r>
      <w:r w:rsidRPr="00DF005B">
        <w:t xml:space="preserve">The </w:t>
      </w:r>
      <w:r w:rsidR="00653F4B">
        <w:t>m</w:t>
      </w:r>
      <w:r w:rsidRPr="00DF005B">
        <w:t xml:space="preserve">onitoring </w:t>
      </w:r>
      <w:r w:rsidR="00653F4B">
        <w:t>c</w:t>
      </w:r>
      <w:r w:rsidRPr="00DF005B">
        <w:t xml:space="preserve">ommittee of the programme </w:t>
      </w:r>
      <w:r w:rsidR="00DF2E6F">
        <w:t>can</w:t>
      </w:r>
      <w:r w:rsidR="00DF2E6F" w:rsidRPr="00DF005B">
        <w:t xml:space="preserve"> </w:t>
      </w:r>
      <w:r w:rsidRPr="00DF005B">
        <w:t>establish that in-kind contribution is</w:t>
      </w:r>
      <w:r w:rsidR="002C76FA">
        <w:t xml:space="preserve"> not</w:t>
      </w:r>
      <w:r w:rsidRPr="00DF005B">
        <w:t xml:space="preserve"> eligible under this </w:t>
      </w:r>
      <w:r w:rsidR="000F0C3D">
        <w:t>cost category</w:t>
      </w:r>
      <w:r w:rsidR="00E72508">
        <w:t>.</w:t>
      </w:r>
    </w:p>
  </w:footnote>
  <w:footnote w:id="7">
    <w:p w14:paraId="7FB2553A" w14:textId="18A56970" w:rsidR="005B1E5E" w:rsidRPr="005B1E5E" w:rsidRDefault="005B1E5E" w:rsidP="005E6232">
      <w:pPr>
        <w:pStyle w:val="FootnoteText"/>
      </w:pPr>
      <w:r w:rsidRPr="00FC2F6A">
        <w:rPr>
          <w:rStyle w:val="FootnoteReference"/>
        </w:rPr>
        <w:footnoteRef/>
      </w:r>
      <w:r w:rsidRPr="00FC2F6A">
        <w:t xml:space="preserve"> Assigning or outsourcing part of the obligations and tasks under a contract to another party known as a subcontractor</w:t>
      </w:r>
      <w:r w:rsidR="005E6232" w:rsidRPr="00FC2F6A">
        <w:t>.</w:t>
      </w:r>
    </w:p>
  </w:footnote>
  <w:footnote w:id="8">
    <w:p w14:paraId="60E77F0D" w14:textId="16CF70C3" w:rsidR="002B53C8" w:rsidRPr="002B53C8" w:rsidRDefault="002B53C8" w:rsidP="005E6232">
      <w:pPr>
        <w:pStyle w:val="FootnoteText"/>
      </w:pPr>
      <w:r>
        <w:rPr>
          <w:rStyle w:val="FootnoteReference"/>
        </w:rPr>
        <w:footnoteRef/>
      </w:r>
      <w:r>
        <w:t xml:space="preserve"> </w:t>
      </w:r>
      <w:r w:rsidRPr="002B53C8">
        <w:t>An associated project partner is a project partner participating in the project without financially contributing to it.</w:t>
      </w:r>
    </w:p>
  </w:footnote>
  <w:footnote w:id="9">
    <w:p w14:paraId="6F2D9EDB" w14:textId="30D57CAD" w:rsidR="00ED4730" w:rsidRPr="00ED4730" w:rsidRDefault="00ED4730" w:rsidP="005E6232">
      <w:pPr>
        <w:pStyle w:val="FootnoteText"/>
      </w:pPr>
      <w:r>
        <w:rPr>
          <w:rStyle w:val="FootnoteReference"/>
        </w:rPr>
        <w:footnoteRef/>
      </w:r>
      <w:r>
        <w:t xml:space="preserve"> To find out more</w:t>
      </w:r>
      <w:r w:rsidR="005E6232">
        <w:t>,</w:t>
      </w:r>
      <w:r>
        <w:t xml:space="preserve"> check</w:t>
      </w:r>
      <w:r w:rsidR="005E6232">
        <w:t xml:space="preserve"> out</w:t>
      </w:r>
      <w:r>
        <w:t xml:space="preserve"> </w:t>
      </w:r>
      <w:hyperlink r:id="rId3" w:history="1">
        <w:r w:rsidRPr="00ED4730">
          <w:rPr>
            <w:rStyle w:val="Hyperlink"/>
          </w:rPr>
          <w:t>the Commission Notice Guidance 2021/C121/01 on conflict of interest</w:t>
        </w:r>
      </w:hyperlink>
      <w:r>
        <w:t>.</w:t>
      </w:r>
    </w:p>
  </w:footnote>
  <w:footnote w:id="10">
    <w:p w14:paraId="50B93B6E" w14:textId="77777777" w:rsidR="00A40A78" w:rsidRPr="00456276" w:rsidRDefault="00A40A78" w:rsidP="005E6232">
      <w:pPr>
        <w:pStyle w:val="FootnoteText"/>
      </w:pPr>
      <w:r>
        <w:rPr>
          <w:rStyle w:val="FootnoteReference"/>
        </w:rPr>
        <w:footnoteRef/>
      </w:r>
      <w:r>
        <w:t xml:space="preserve"> Transnational Network (TN) of ERDF/CF SCO practitioners Library - publication </w:t>
      </w:r>
      <w:hyperlink r:id="rId4" w:anchor="1" w:history="1">
        <w:r w:rsidRPr="00456276">
          <w:rPr>
            <w:rStyle w:val="Hyperlink"/>
          </w:rPr>
          <w:t>ERDF &amp; CF maps</w:t>
        </w:r>
        <w:r>
          <w:rPr>
            <w:rStyle w:val="Hyperlink"/>
          </w:rPr>
          <w:t xml:space="preserve"> of</w:t>
        </w:r>
        <w:r w:rsidRPr="00456276">
          <w:rPr>
            <w:rStyle w:val="Hyperlink"/>
          </w:rPr>
          <w:t xml:space="preserve"> SCO practices</w:t>
        </w:r>
      </w:hyperlink>
      <w:r>
        <w:rPr>
          <w:rStyle w:val="Hyperlink"/>
        </w:rPr>
        <w:t>.</w:t>
      </w:r>
      <w:r>
        <w:t xml:space="preserve"> </w:t>
      </w:r>
    </w:p>
  </w:footnote>
  <w:footnote w:id="11">
    <w:p w14:paraId="252CE7FA" w14:textId="7CB18D12" w:rsidR="002073DD" w:rsidRPr="00FC2F6A" w:rsidRDefault="002073DD">
      <w:pPr>
        <w:pStyle w:val="FootnoteText"/>
        <w:rPr>
          <w:lang w:val="en-US"/>
        </w:rPr>
      </w:pPr>
      <w:r>
        <w:rPr>
          <w:rStyle w:val="FootnoteReference"/>
        </w:rPr>
        <w:footnoteRef/>
      </w:r>
      <w:r>
        <w:t xml:space="preserve"> </w:t>
      </w:r>
      <w:r>
        <w:rPr>
          <w:lang w:val="en-US"/>
        </w:rPr>
        <w:t xml:space="preserve">HIT – </w:t>
      </w:r>
      <w:proofErr w:type="spellStart"/>
      <w:r>
        <w:rPr>
          <w:lang w:val="en-US"/>
        </w:rPr>
        <w:t>Harmonised</w:t>
      </w:r>
      <w:proofErr w:type="spellEnd"/>
      <w:r>
        <w:rPr>
          <w:lang w:val="en-US"/>
        </w:rPr>
        <w:t xml:space="preserve"> Implementation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F0DD" w14:textId="77777777" w:rsidR="00313D79" w:rsidRDefault="003A3232">
    <w:pPr>
      <w:pStyle w:val="Header"/>
    </w:pPr>
    <w:r>
      <w:rPr>
        <w:noProof/>
        <w:lang w:val="en-US"/>
      </w:rPr>
      <w:drawing>
        <wp:anchor distT="0" distB="0" distL="114300" distR="114300" simplePos="0" relativeHeight="251658240" behindDoc="0" locked="0" layoutInCell="1" allowOverlap="1" wp14:anchorId="3C835C9A" wp14:editId="16846780">
          <wp:simplePos x="0" y="0"/>
          <wp:positionH relativeFrom="margin">
            <wp:posOffset>4036060</wp:posOffset>
          </wp:positionH>
          <wp:positionV relativeFrom="topMargin">
            <wp:posOffset>615950</wp:posOffset>
          </wp:positionV>
          <wp:extent cx="1965600" cy="313200"/>
          <wp:effectExtent l="0" t="0" r="0" b="0"/>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933E06"/>
    <w:multiLevelType w:val="hybridMultilevel"/>
    <w:tmpl w:val="3F947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C311B"/>
    <w:multiLevelType w:val="hybridMultilevel"/>
    <w:tmpl w:val="26FAB818"/>
    <w:lvl w:ilvl="0" w:tplc="D82471A4">
      <w:start w:val="1"/>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F6C4B"/>
    <w:multiLevelType w:val="hybridMultilevel"/>
    <w:tmpl w:val="86C6E9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8420ED8"/>
    <w:multiLevelType w:val="hybridMultilevel"/>
    <w:tmpl w:val="3A88C074"/>
    <w:lvl w:ilvl="0" w:tplc="DB8037BC">
      <w:start w:val="1"/>
      <w:numFmt w:val="decimal"/>
      <w:lvlText w:val="%1."/>
      <w:lvlJc w:val="left"/>
      <w:pPr>
        <w:ind w:left="1065" w:hanging="7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0BF30884"/>
    <w:multiLevelType w:val="hybridMultilevel"/>
    <w:tmpl w:val="A0AA4B12"/>
    <w:lvl w:ilvl="0" w:tplc="83FE3AD8">
      <w:numFmt w:val="bullet"/>
      <w:lvlText w:val="•"/>
      <w:lvlJc w:val="left"/>
      <w:pPr>
        <w:ind w:left="1065" w:hanging="705"/>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CB236AD"/>
    <w:multiLevelType w:val="hybridMultilevel"/>
    <w:tmpl w:val="90B4AC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51B5CE8"/>
    <w:multiLevelType w:val="hybridMultilevel"/>
    <w:tmpl w:val="051446E6"/>
    <w:lvl w:ilvl="0" w:tplc="D82471A4">
      <w:start w:val="1"/>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AC5C65"/>
    <w:multiLevelType w:val="hybridMultilevel"/>
    <w:tmpl w:val="CB1E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582602"/>
    <w:multiLevelType w:val="hybridMultilevel"/>
    <w:tmpl w:val="8AFEB2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BAF0B7C"/>
    <w:multiLevelType w:val="hybridMultilevel"/>
    <w:tmpl w:val="81E47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D143B0"/>
    <w:multiLevelType w:val="hybridMultilevel"/>
    <w:tmpl w:val="371CAD5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4BBF102E"/>
    <w:multiLevelType w:val="hybridMultilevel"/>
    <w:tmpl w:val="EEE097DE"/>
    <w:lvl w:ilvl="0" w:tplc="83FE3AD8">
      <w:numFmt w:val="bullet"/>
      <w:lvlText w:val="•"/>
      <w:lvlJc w:val="left"/>
      <w:pPr>
        <w:ind w:left="1065" w:hanging="705"/>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1445C5D"/>
    <w:multiLevelType w:val="hybridMultilevel"/>
    <w:tmpl w:val="68E80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428E9"/>
    <w:multiLevelType w:val="hybridMultilevel"/>
    <w:tmpl w:val="3F7AAEBA"/>
    <w:lvl w:ilvl="0" w:tplc="651E923E">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207F35"/>
    <w:multiLevelType w:val="hybridMultilevel"/>
    <w:tmpl w:val="EC48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EA29F3"/>
    <w:multiLevelType w:val="hybridMultilevel"/>
    <w:tmpl w:val="16202A3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8463B71"/>
    <w:multiLevelType w:val="hybridMultilevel"/>
    <w:tmpl w:val="A2028FE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61124A6E"/>
    <w:multiLevelType w:val="hybridMultilevel"/>
    <w:tmpl w:val="7CEA865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655F4025"/>
    <w:multiLevelType w:val="hybridMultilevel"/>
    <w:tmpl w:val="D486BD58"/>
    <w:lvl w:ilvl="0" w:tplc="7A103E92">
      <w:start w:val="1"/>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47629"/>
    <w:multiLevelType w:val="hybridMultilevel"/>
    <w:tmpl w:val="B036A5A0"/>
    <w:lvl w:ilvl="0" w:tplc="36EC5D74">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0FB1FFF"/>
    <w:multiLevelType w:val="hybridMultilevel"/>
    <w:tmpl w:val="8130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AC2250"/>
    <w:multiLevelType w:val="hybridMultilevel"/>
    <w:tmpl w:val="101ED59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798F4022"/>
    <w:multiLevelType w:val="hybridMultilevel"/>
    <w:tmpl w:val="41BE9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3"/>
  </w:num>
  <w:num w:numId="3">
    <w:abstractNumId w:val="25"/>
  </w:num>
  <w:num w:numId="4">
    <w:abstractNumId w:val="14"/>
  </w:num>
  <w:num w:numId="5">
    <w:abstractNumId w:val="29"/>
  </w:num>
  <w:num w:numId="6">
    <w:abstractNumId w:val="10"/>
  </w:num>
  <w:num w:numId="7">
    <w:abstractNumId w:val="8"/>
  </w:num>
  <w:num w:numId="8">
    <w:abstractNumId w:val="27"/>
  </w:num>
  <w:num w:numId="9">
    <w:abstractNumId w:val="16"/>
  </w:num>
  <w:num w:numId="10">
    <w:abstractNumId w:val="21"/>
  </w:num>
  <w:num w:numId="11">
    <w:abstractNumId w:val="20"/>
  </w:num>
  <w:num w:numId="12">
    <w:abstractNumId w:val="15"/>
  </w:num>
  <w:num w:numId="13">
    <w:abstractNumId w:val="5"/>
  </w:num>
  <w:num w:numId="14">
    <w:abstractNumId w:val="24"/>
  </w:num>
  <w:num w:numId="15">
    <w:abstractNumId w:val="11"/>
  </w:num>
  <w:num w:numId="16">
    <w:abstractNumId w:val="3"/>
  </w:num>
  <w:num w:numId="17">
    <w:abstractNumId w:val="4"/>
  </w:num>
  <w:num w:numId="18">
    <w:abstractNumId w:val="28"/>
  </w:num>
  <w:num w:numId="19">
    <w:abstractNumId w:val="12"/>
  </w:num>
  <w:num w:numId="20">
    <w:abstractNumId w:val="22"/>
  </w:num>
  <w:num w:numId="21">
    <w:abstractNumId w:val="6"/>
  </w:num>
  <w:num w:numId="22">
    <w:abstractNumId w:val="2"/>
  </w:num>
  <w:num w:numId="23">
    <w:abstractNumId w:val="23"/>
  </w:num>
  <w:num w:numId="24">
    <w:abstractNumId w:val="18"/>
  </w:num>
  <w:num w:numId="25">
    <w:abstractNumId w:val="7"/>
  </w:num>
  <w:num w:numId="26">
    <w:abstractNumId w:val="17"/>
  </w:num>
  <w:num w:numId="27">
    <w:abstractNumId w:val="1"/>
  </w:num>
  <w:num w:numId="28">
    <w:abstractNumId w:val="19"/>
  </w:num>
  <w:num w:numId="29">
    <w:abstractNumId w:val="26"/>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1E"/>
    <w:rsid w:val="00000788"/>
    <w:rsid w:val="000064BB"/>
    <w:rsid w:val="00007FD6"/>
    <w:rsid w:val="00030231"/>
    <w:rsid w:val="000305B3"/>
    <w:rsid w:val="000318B9"/>
    <w:rsid w:val="00031C3C"/>
    <w:rsid w:val="0003751F"/>
    <w:rsid w:val="0004596A"/>
    <w:rsid w:val="00045A73"/>
    <w:rsid w:val="000623CC"/>
    <w:rsid w:val="00073145"/>
    <w:rsid w:val="0008552C"/>
    <w:rsid w:val="0009095B"/>
    <w:rsid w:val="00091AD9"/>
    <w:rsid w:val="00092501"/>
    <w:rsid w:val="000928F8"/>
    <w:rsid w:val="00094CD9"/>
    <w:rsid w:val="00097195"/>
    <w:rsid w:val="000A6C31"/>
    <w:rsid w:val="000A7432"/>
    <w:rsid w:val="000B01A2"/>
    <w:rsid w:val="000B1554"/>
    <w:rsid w:val="000B1BF1"/>
    <w:rsid w:val="000B73F6"/>
    <w:rsid w:val="000C5468"/>
    <w:rsid w:val="000C614D"/>
    <w:rsid w:val="000D0911"/>
    <w:rsid w:val="000E1A3B"/>
    <w:rsid w:val="000E376F"/>
    <w:rsid w:val="000F0C3D"/>
    <w:rsid w:val="000F14D7"/>
    <w:rsid w:val="00103BE3"/>
    <w:rsid w:val="00107D0C"/>
    <w:rsid w:val="0012071B"/>
    <w:rsid w:val="00127641"/>
    <w:rsid w:val="00130203"/>
    <w:rsid w:val="00130A80"/>
    <w:rsid w:val="001316BF"/>
    <w:rsid w:val="00131850"/>
    <w:rsid w:val="0013506E"/>
    <w:rsid w:val="00153730"/>
    <w:rsid w:val="00161A2D"/>
    <w:rsid w:val="001632C5"/>
    <w:rsid w:val="001710C5"/>
    <w:rsid w:val="00181DFF"/>
    <w:rsid w:val="0018615C"/>
    <w:rsid w:val="00194A4D"/>
    <w:rsid w:val="001972B1"/>
    <w:rsid w:val="001A0F2F"/>
    <w:rsid w:val="001A5B1E"/>
    <w:rsid w:val="001B2FEA"/>
    <w:rsid w:val="001B78A0"/>
    <w:rsid w:val="001C6354"/>
    <w:rsid w:val="001D15F2"/>
    <w:rsid w:val="001D5799"/>
    <w:rsid w:val="001D5906"/>
    <w:rsid w:val="001D6B2E"/>
    <w:rsid w:val="001E0C58"/>
    <w:rsid w:val="001E7B63"/>
    <w:rsid w:val="00205319"/>
    <w:rsid w:val="00206DEC"/>
    <w:rsid w:val="002073DD"/>
    <w:rsid w:val="00210144"/>
    <w:rsid w:val="002331C1"/>
    <w:rsid w:val="0023501B"/>
    <w:rsid w:val="002358FB"/>
    <w:rsid w:val="00237648"/>
    <w:rsid w:val="00243626"/>
    <w:rsid w:val="00251921"/>
    <w:rsid w:val="002562B7"/>
    <w:rsid w:val="00257EA2"/>
    <w:rsid w:val="00265E33"/>
    <w:rsid w:val="0026756D"/>
    <w:rsid w:val="002731C3"/>
    <w:rsid w:val="002758E6"/>
    <w:rsid w:val="002811B0"/>
    <w:rsid w:val="00286626"/>
    <w:rsid w:val="002B0C11"/>
    <w:rsid w:val="002B53C8"/>
    <w:rsid w:val="002B7A9F"/>
    <w:rsid w:val="002C76FA"/>
    <w:rsid w:val="002D1FDB"/>
    <w:rsid w:val="002D543F"/>
    <w:rsid w:val="002D6AFA"/>
    <w:rsid w:val="002E068C"/>
    <w:rsid w:val="002F502B"/>
    <w:rsid w:val="002F755A"/>
    <w:rsid w:val="0030399A"/>
    <w:rsid w:val="00305D88"/>
    <w:rsid w:val="00313D79"/>
    <w:rsid w:val="00314A0D"/>
    <w:rsid w:val="00331684"/>
    <w:rsid w:val="00336FA1"/>
    <w:rsid w:val="0034026F"/>
    <w:rsid w:val="00343078"/>
    <w:rsid w:val="00351226"/>
    <w:rsid w:val="003544F3"/>
    <w:rsid w:val="00355CCA"/>
    <w:rsid w:val="0036052F"/>
    <w:rsid w:val="00367203"/>
    <w:rsid w:val="00372420"/>
    <w:rsid w:val="00372433"/>
    <w:rsid w:val="0037618D"/>
    <w:rsid w:val="00382294"/>
    <w:rsid w:val="00385193"/>
    <w:rsid w:val="00394C2C"/>
    <w:rsid w:val="003A05DF"/>
    <w:rsid w:val="003A0DC1"/>
    <w:rsid w:val="003A2371"/>
    <w:rsid w:val="003A3232"/>
    <w:rsid w:val="003B2DA2"/>
    <w:rsid w:val="003B77CB"/>
    <w:rsid w:val="003C55D6"/>
    <w:rsid w:val="0040014C"/>
    <w:rsid w:val="00403BB4"/>
    <w:rsid w:val="0040406D"/>
    <w:rsid w:val="0041163A"/>
    <w:rsid w:val="00414DD5"/>
    <w:rsid w:val="00417259"/>
    <w:rsid w:val="00417832"/>
    <w:rsid w:val="004323C6"/>
    <w:rsid w:val="00433404"/>
    <w:rsid w:val="00455D80"/>
    <w:rsid w:val="00456095"/>
    <w:rsid w:val="00456276"/>
    <w:rsid w:val="00465B88"/>
    <w:rsid w:val="00472660"/>
    <w:rsid w:val="0047394F"/>
    <w:rsid w:val="00474EAF"/>
    <w:rsid w:val="00474F51"/>
    <w:rsid w:val="00487151"/>
    <w:rsid w:val="00494C69"/>
    <w:rsid w:val="00497071"/>
    <w:rsid w:val="004A36CE"/>
    <w:rsid w:val="004A38A6"/>
    <w:rsid w:val="004B16BD"/>
    <w:rsid w:val="004B3AA6"/>
    <w:rsid w:val="004B7721"/>
    <w:rsid w:val="004E5B2E"/>
    <w:rsid w:val="005006F7"/>
    <w:rsid w:val="00501575"/>
    <w:rsid w:val="00502F62"/>
    <w:rsid w:val="00504949"/>
    <w:rsid w:val="00507A33"/>
    <w:rsid w:val="00511601"/>
    <w:rsid w:val="005137AF"/>
    <w:rsid w:val="005155DE"/>
    <w:rsid w:val="005156DC"/>
    <w:rsid w:val="00515723"/>
    <w:rsid w:val="00532BC2"/>
    <w:rsid w:val="00541721"/>
    <w:rsid w:val="005538A8"/>
    <w:rsid w:val="00554715"/>
    <w:rsid w:val="00557365"/>
    <w:rsid w:val="005733D4"/>
    <w:rsid w:val="00581BAC"/>
    <w:rsid w:val="0058309B"/>
    <w:rsid w:val="00584939"/>
    <w:rsid w:val="00584B00"/>
    <w:rsid w:val="00587A6B"/>
    <w:rsid w:val="0059588A"/>
    <w:rsid w:val="005A2512"/>
    <w:rsid w:val="005A3AB9"/>
    <w:rsid w:val="005B0022"/>
    <w:rsid w:val="005B1E5E"/>
    <w:rsid w:val="005C2839"/>
    <w:rsid w:val="005D47E4"/>
    <w:rsid w:val="005D77E7"/>
    <w:rsid w:val="005E6232"/>
    <w:rsid w:val="005F0825"/>
    <w:rsid w:val="00601B28"/>
    <w:rsid w:val="00604CBF"/>
    <w:rsid w:val="00611364"/>
    <w:rsid w:val="00615C69"/>
    <w:rsid w:val="00630636"/>
    <w:rsid w:val="00634073"/>
    <w:rsid w:val="00635B90"/>
    <w:rsid w:val="00640222"/>
    <w:rsid w:val="00640BD0"/>
    <w:rsid w:val="00642FA6"/>
    <w:rsid w:val="00645637"/>
    <w:rsid w:val="006477DD"/>
    <w:rsid w:val="00650B60"/>
    <w:rsid w:val="00653F4B"/>
    <w:rsid w:val="00667D0F"/>
    <w:rsid w:val="00672EEE"/>
    <w:rsid w:val="00673407"/>
    <w:rsid w:val="00681FE9"/>
    <w:rsid w:val="00682E65"/>
    <w:rsid w:val="0069163E"/>
    <w:rsid w:val="0069606C"/>
    <w:rsid w:val="006A19B5"/>
    <w:rsid w:val="006A695B"/>
    <w:rsid w:val="006B5E55"/>
    <w:rsid w:val="006C12F7"/>
    <w:rsid w:val="006C3368"/>
    <w:rsid w:val="006D4C9D"/>
    <w:rsid w:val="006D6A5A"/>
    <w:rsid w:val="006D6F07"/>
    <w:rsid w:val="006D771A"/>
    <w:rsid w:val="006E339D"/>
    <w:rsid w:val="006E3CD6"/>
    <w:rsid w:val="006F31B0"/>
    <w:rsid w:val="006F7A32"/>
    <w:rsid w:val="00704BC6"/>
    <w:rsid w:val="007122E5"/>
    <w:rsid w:val="0071404D"/>
    <w:rsid w:val="00725187"/>
    <w:rsid w:val="007469A5"/>
    <w:rsid w:val="0076740A"/>
    <w:rsid w:val="007840DA"/>
    <w:rsid w:val="007950ED"/>
    <w:rsid w:val="00797E4D"/>
    <w:rsid w:val="007A0363"/>
    <w:rsid w:val="007A0A74"/>
    <w:rsid w:val="007A2CE9"/>
    <w:rsid w:val="007A49E4"/>
    <w:rsid w:val="007B0BE0"/>
    <w:rsid w:val="007B2797"/>
    <w:rsid w:val="007B5696"/>
    <w:rsid w:val="007D0796"/>
    <w:rsid w:val="007D165F"/>
    <w:rsid w:val="007D6465"/>
    <w:rsid w:val="007D7411"/>
    <w:rsid w:val="00817B7A"/>
    <w:rsid w:val="00821DD5"/>
    <w:rsid w:val="00823F98"/>
    <w:rsid w:val="008318B1"/>
    <w:rsid w:val="0085251A"/>
    <w:rsid w:val="00852C4F"/>
    <w:rsid w:val="008577A7"/>
    <w:rsid w:val="008644CA"/>
    <w:rsid w:val="00866E53"/>
    <w:rsid w:val="008705AF"/>
    <w:rsid w:val="00870E49"/>
    <w:rsid w:val="00871DBD"/>
    <w:rsid w:val="00872B7E"/>
    <w:rsid w:val="00873557"/>
    <w:rsid w:val="00883E8A"/>
    <w:rsid w:val="00885110"/>
    <w:rsid w:val="008854EF"/>
    <w:rsid w:val="00885D48"/>
    <w:rsid w:val="00891988"/>
    <w:rsid w:val="00892FC8"/>
    <w:rsid w:val="00895A13"/>
    <w:rsid w:val="00897D6C"/>
    <w:rsid w:val="008B0C83"/>
    <w:rsid w:val="008B133E"/>
    <w:rsid w:val="008C0A4B"/>
    <w:rsid w:val="008D0ED5"/>
    <w:rsid w:val="008D35AD"/>
    <w:rsid w:val="008D7304"/>
    <w:rsid w:val="008E1D8E"/>
    <w:rsid w:val="008E2CA7"/>
    <w:rsid w:val="008E5719"/>
    <w:rsid w:val="008F7CA5"/>
    <w:rsid w:val="00905765"/>
    <w:rsid w:val="00924927"/>
    <w:rsid w:val="00932704"/>
    <w:rsid w:val="00943731"/>
    <w:rsid w:val="00943DD4"/>
    <w:rsid w:val="009441BE"/>
    <w:rsid w:val="00954E3B"/>
    <w:rsid w:val="00962863"/>
    <w:rsid w:val="00971655"/>
    <w:rsid w:val="00972607"/>
    <w:rsid w:val="0097377B"/>
    <w:rsid w:val="009750D8"/>
    <w:rsid w:val="009765F1"/>
    <w:rsid w:val="00985043"/>
    <w:rsid w:val="00987299"/>
    <w:rsid w:val="00987989"/>
    <w:rsid w:val="009950A8"/>
    <w:rsid w:val="00997DFA"/>
    <w:rsid w:val="009B6A66"/>
    <w:rsid w:val="009C022F"/>
    <w:rsid w:val="009D0A80"/>
    <w:rsid w:val="009D2B72"/>
    <w:rsid w:val="009D5C9D"/>
    <w:rsid w:val="009E28E4"/>
    <w:rsid w:val="009E400A"/>
    <w:rsid w:val="009E555C"/>
    <w:rsid w:val="009E613F"/>
    <w:rsid w:val="009F241B"/>
    <w:rsid w:val="009F4C42"/>
    <w:rsid w:val="009F7C68"/>
    <w:rsid w:val="00A005BF"/>
    <w:rsid w:val="00A0747E"/>
    <w:rsid w:val="00A20436"/>
    <w:rsid w:val="00A216A6"/>
    <w:rsid w:val="00A221BD"/>
    <w:rsid w:val="00A276EC"/>
    <w:rsid w:val="00A30874"/>
    <w:rsid w:val="00A373AD"/>
    <w:rsid w:val="00A40A78"/>
    <w:rsid w:val="00A55933"/>
    <w:rsid w:val="00A64D52"/>
    <w:rsid w:val="00A66B67"/>
    <w:rsid w:val="00A7524E"/>
    <w:rsid w:val="00A779AF"/>
    <w:rsid w:val="00A81356"/>
    <w:rsid w:val="00A87B7B"/>
    <w:rsid w:val="00A9059F"/>
    <w:rsid w:val="00AA39A4"/>
    <w:rsid w:val="00AA6477"/>
    <w:rsid w:val="00AA6FBD"/>
    <w:rsid w:val="00AB34B1"/>
    <w:rsid w:val="00AB7F4C"/>
    <w:rsid w:val="00AC1437"/>
    <w:rsid w:val="00AD066C"/>
    <w:rsid w:val="00AD206B"/>
    <w:rsid w:val="00AD479F"/>
    <w:rsid w:val="00AD6114"/>
    <w:rsid w:val="00AD6D9C"/>
    <w:rsid w:val="00AD78D5"/>
    <w:rsid w:val="00AE195B"/>
    <w:rsid w:val="00AE30FC"/>
    <w:rsid w:val="00AF0656"/>
    <w:rsid w:val="00AF54B0"/>
    <w:rsid w:val="00B00A79"/>
    <w:rsid w:val="00B10D39"/>
    <w:rsid w:val="00B14577"/>
    <w:rsid w:val="00B15764"/>
    <w:rsid w:val="00B210CD"/>
    <w:rsid w:val="00B21F11"/>
    <w:rsid w:val="00B23F03"/>
    <w:rsid w:val="00B254B7"/>
    <w:rsid w:val="00B26B97"/>
    <w:rsid w:val="00B26DA7"/>
    <w:rsid w:val="00B37FD0"/>
    <w:rsid w:val="00B55FDA"/>
    <w:rsid w:val="00B56D9B"/>
    <w:rsid w:val="00B6730F"/>
    <w:rsid w:val="00B900CC"/>
    <w:rsid w:val="00B928F0"/>
    <w:rsid w:val="00B95AA4"/>
    <w:rsid w:val="00BA1E44"/>
    <w:rsid w:val="00BA4006"/>
    <w:rsid w:val="00BB6130"/>
    <w:rsid w:val="00BC4784"/>
    <w:rsid w:val="00BC6579"/>
    <w:rsid w:val="00BD6F19"/>
    <w:rsid w:val="00BD7982"/>
    <w:rsid w:val="00BE1715"/>
    <w:rsid w:val="00BE560C"/>
    <w:rsid w:val="00C17AE5"/>
    <w:rsid w:val="00C34EBA"/>
    <w:rsid w:val="00C401A6"/>
    <w:rsid w:val="00C56D19"/>
    <w:rsid w:val="00C57E2E"/>
    <w:rsid w:val="00C732DA"/>
    <w:rsid w:val="00C815B1"/>
    <w:rsid w:val="00C81ED5"/>
    <w:rsid w:val="00CA0D29"/>
    <w:rsid w:val="00CB2BD2"/>
    <w:rsid w:val="00CD02F1"/>
    <w:rsid w:val="00CD2629"/>
    <w:rsid w:val="00CD6A66"/>
    <w:rsid w:val="00CE670A"/>
    <w:rsid w:val="00CF73D3"/>
    <w:rsid w:val="00D04F44"/>
    <w:rsid w:val="00D30CBA"/>
    <w:rsid w:val="00D310F6"/>
    <w:rsid w:val="00D4174A"/>
    <w:rsid w:val="00D43AD8"/>
    <w:rsid w:val="00D469B8"/>
    <w:rsid w:val="00D52072"/>
    <w:rsid w:val="00D54355"/>
    <w:rsid w:val="00D54E27"/>
    <w:rsid w:val="00D567A7"/>
    <w:rsid w:val="00D56BCC"/>
    <w:rsid w:val="00D60E03"/>
    <w:rsid w:val="00D7296B"/>
    <w:rsid w:val="00D769D4"/>
    <w:rsid w:val="00D840E0"/>
    <w:rsid w:val="00D8439F"/>
    <w:rsid w:val="00D87BDB"/>
    <w:rsid w:val="00D87F0A"/>
    <w:rsid w:val="00D964F5"/>
    <w:rsid w:val="00DB051B"/>
    <w:rsid w:val="00DB1605"/>
    <w:rsid w:val="00DB5DDC"/>
    <w:rsid w:val="00DB659E"/>
    <w:rsid w:val="00DC237E"/>
    <w:rsid w:val="00DC5ED5"/>
    <w:rsid w:val="00DD4710"/>
    <w:rsid w:val="00DD650E"/>
    <w:rsid w:val="00DE1EFE"/>
    <w:rsid w:val="00DE5432"/>
    <w:rsid w:val="00DF005B"/>
    <w:rsid w:val="00DF2E6F"/>
    <w:rsid w:val="00DF4D30"/>
    <w:rsid w:val="00DF7AD3"/>
    <w:rsid w:val="00E019FD"/>
    <w:rsid w:val="00E04BDD"/>
    <w:rsid w:val="00E242E7"/>
    <w:rsid w:val="00E35399"/>
    <w:rsid w:val="00E41899"/>
    <w:rsid w:val="00E42115"/>
    <w:rsid w:val="00E556C7"/>
    <w:rsid w:val="00E72508"/>
    <w:rsid w:val="00E77113"/>
    <w:rsid w:val="00E82D73"/>
    <w:rsid w:val="00E83E55"/>
    <w:rsid w:val="00E85D8E"/>
    <w:rsid w:val="00E90FA6"/>
    <w:rsid w:val="00EB18C8"/>
    <w:rsid w:val="00EB1AB6"/>
    <w:rsid w:val="00EB1B7F"/>
    <w:rsid w:val="00EB5D38"/>
    <w:rsid w:val="00EB7E92"/>
    <w:rsid w:val="00EC4899"/>
    <w:rsid w:val="00EC65CB"/>
    <w:rsid w:val="00ED4730"/>
    <w:rsid w:val="00ED5B69"/>
    <w:rsid w:val="00EE6FBD"/>
    <w:rsid w:val="00EF224B"/>
    <w:rsid w:val="00EF6B68"/>
    <w:rsid w:val="00F00640"/>
    <w:rsid w:val="00F06DD0"/>
    <w:rsid w:val="00F101E6"/>
    <w:rsid w:val="00F15F03"/>
    <w:rsid w:val="00F17857"/>
    <w:rsid w:val="00F2009F"/>
    <w:rsid w:val="00F21154"/>
    <w:rsid w:val="00F32400"/>
    <w:rsid w:val="00F34332"/>
    <w:rsid w:val="00F573B7"/>
    <w:rsid w:val="00F57DC0"/>
    <w:rsid w:val="00F61CDE"/>
    <w:rsid w:val="00F70A67"/>
    <w:rsid w:val="00F74040"/>
    <w:rsid w:val="00F84072"/>
    <w:rsid w:val="00F91DA7"/>
    <w:rsid w:val="00F926A4"/>
    <w:rsid w:val="00F96AD3"/>
    <w:rsid w:val="00FA4606"/>
    <w:rsid w:val="00FB4D90"/>
    <w:rsid w:val="00FC0307"/>
    <w:rsid w:val="00FC11D4"/>
    <w:rsid w:val="00FC2F6A"/>
    <w:rsid w:val="00FC547F"/>
    <w:rsid w:val="00FC63A6"/>
    <w:rsid w:val="00FC69EA"/>
    <w:rsid w:val="00FD4086"/>
    <w:rsid w:val="00FF2087"/>
    <w:rsid w:val="00FF4775"/>
    <w:rsid w:val="00FF7895"/>
    <w:rsid w:val="00FF79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83241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2E068C"/>
    <w:pPr>
      <w:spacing w:line="260" w:lineRule="exact"/>
    </w:pPr>
    <w:rPr>
      <w:rFonts w:ascii="Franklin Gothic Book" w:hAnsi="Franklin Gothic Book"/>
      <w:color w:val="000000" w:themeColor="text1"/>
      <w:spacing w:val="4"/>
      <w:sz w:val="21"/>
      <w:lang w:val="en-GB"/>
    </w:rPr>
  </w:style>
  <w:style w:type="paragraph" w:styleId="Heading1">
    <w:name w:val="heading 1"/>
    <w:aliases w:val="HEADLINE 1"/>
    <w:basedOn w:val="Normal"/>
    <w:next w:val="Normal"/>
    <w:link w:val="Heading1Char"/>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
    <w:name w:val="HEADLINES"/>
    <w:basedOn w:val="Normal"/>
    <w:next w:val="SUBHEADLINES"/>
    <w:autoRedefine/>
    <w:qFormat/>
    <w:rsid w:val="00541721"/>
    <w:pPr>
      <w:spacing w:line="520" w:lineRule="exact"/>
    </w:pPr>
    <w:rPr>
      <w:rFonts w:ascii="Franklin Gothic Demi" w:hAnsi="Franklin Gothic Demi"/>
      <w:sz w:val="44"/>
    </w:rPr>
  </w:style>
  <w:style w:type="paragraph" w:customStyle="1" w:styleId="SUBHEADLINES">
    <w:name w:val="SUBHEADLINES"/>
    <w:basedOn w:val="Normal"/>
    <w:autoRedefine/>
    <w:qFormat/>
    <w:rsid w:val="005E6232"/>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314A0D"/>
    <w:pPr>
      <w:outlineLvl w:val="0"/>
    </w:pPr>
    <w:rPr>
      <w:b/>
      <w:bCs/>
    </w:rPr>
  </w:style>
  <w:style w:type="character" w:customStyle="1" w:styleId="Heading1Char">
    <w:name w:val="Heading 1 Char"/>
    <w:aliases w:val="HEADLINE 1 Char"/>
    <w:basedOn w:val="DefaultParagraphFont"/>
    <w:link w:val="Heading1"/>
    <w:uiPriority w:val="9"/>
    <w:rsid w:val="004A36CE"/>
    <w:rPr>
      <w:rFonts w:ascii="Franklin Gothic Demi" w:eastAsiaTheme="majorEastAsia" w:hAnsi="Franklin Gothic Demi" w:cstheme="majorBidi"/>
      <w:color w:val="E1E7F7" w:themeColor="accent1"/>
      <w:sz w:val="21"/>
      <w:szCs w:val="32"/>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iPriority w:val="99"/>
    <w:unhideWhenUsed/>
    <w:rsid w:val="00D87BDB"/>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FooterChar">
    <w:name w:val="Footer Char"/>
    <w:basedOn w:val="DefaultParagraphFont"/>
    <w:link w:val="Footer"/>
    <w:uiPriority w:val="99"/>
    <w:rsid w:val="00D87BDB"/>
    <w:rPr>
      <w:rFonts w:ascii="Franklin Gothic Demi" w:hAnsi="Franklin Gothic Demi"/>
      <w:color w:val="005B78" w:themeColor="accent2" w:themeShade="BF"/>
      <w:spacing w:val="4"/>
      <w:sz w:val="21"/>
      <w:lang w:val="en-GB"/>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3A05DF"/>
    <w:rPr>
      <w:color w:val="007BA1" w:themeColor="accent2"/>
    </w:rPr>
  </w:style>
  <w:style w:type="paragraph" w:styleId="FootnoteText">
    <w:name w:val="footnote text"/>
    <w:basedOn w:val="Normal"/>
    <w:link w:val="FootnoteTextChar"/>
    <w:autoRedefine/>
    <w:uiPriority w:val="99"/>
    <w:unhideWhenUsed/>
    <w:rsid w:val="005E6232"/>
    <w:pPr>
      <w:spacing w:line="180" w:lineRule="exact"/>
      <w:jc w:val="both"/>
    </w:pPr>
    <w:rPr>
      <w:sz w:val="13"/>
    </w:rPr>
  </w:style>
  <w:style w:type="character" w:customStyle="1" w:styleId="FootnoteTextChar">
    <w:name w:val="Footnote Text Char"/>
    <w:basedOn w:val="DefaultParagraphFont"/>
    <w:link w:val="FootnoteText"/>
    <w:uiPriority w:val="99"/>
    <w:rsid w:val="005E6232"/>
    <w:rPr>
      <w:rFonts w:ascii="Franklin Gothic Book" w:hAnsi="Franklin Gothic Book"/>
      <w:color w:val="000000" w:themeColor="text1"/>
      <w:spacing w:val="4"/>
      <w:sz w:val="13"/>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number"/>
    <w:basedOn w:val="DefaultParagraphFon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paragraph" w:customStyle="1" w:styleId="Participants">
    <w:name w:val="Participants"/>
    <w:basedOn w:val="Normal"/>
    <w:autoRedefine/>
    <w:qFormat/>
    <w:rsid w:val="000D0911"/>
    <w:pPr>
      <w:spacing w:line="220" w:lineRule="exact"/>
    </w:pPr>
    <w:rPr>
      <w:sz w:val="17"/>
    </w:rPr>
  </w:style>
  <w:style w:type="paragraph" w:customStyle="1" w:styleId="PARTICIPANTS0">
    <w:name w:val="PARTICIPANTS"/>
    <w:basedOn w:val="Normal"/>
    <w:autoRedefine/>
    <w:qFormat/>
    <w:rsid w:val="000D0911"/>
    <w:pPr>
      <w:spacing w:line="220" w:lineRule="exact"/>
    </w:pPr>
    <w:rPr>
      <w:sz w:val="17"/>
    </w:rPr>
  </w:style>
  <w:style w:type="table" w:customStyle="1" w:styleId="GridTable4-Accent11">
    <w:name w:val="Grid Table 4 - Accent 11"/>
    <w:basedOn w:val="TableNormal"/>
    <w:uiPriority w:val="49"/>
    <w:rsid w:val="00891988"/>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CommentReference">
    <w:name w:val="annotation reference"/>
    <w:basedOn w:val="DefaultParagraphFont"/>
    <w:uiPriority w:val="99"/>
    <w:semiHidden/>
    <w:unhideWhenUsed/>
    <w:rsid w:val="000E1A3B"/>
    <w:rPr>
      <w:sz w:val="16"/>
      <w:szCs w:val="16"/>
    </w:rPr>
  </w:style>
  <w:style w:type="paragraph" w:styleId="CommentText">
    <w:name w:val="annotation text"/>
    <w:basedOn w:val="Normal"/>
    <w:link w:val="CommentTextChar"/>
    <w:uiPriority w:val="99"/>
    <w:unhideWhenUsed/>
    <w:rsid w:val="000E1A3B"/>
    <w:pPr>
      <w:spacing w:line="240" w:lineRule="auto"/>
    </w:pPr>
    <w:rPr>
      <w:sz w:val="20"/>
      <w:szCs w:val="20"/>
    </w:rPr>
  </w:style>
  <w:style w:type="character" w:customStyle="1" w:styleId="CommentTextChar">
    <w:name w:val="Comment Text Char"/>
    <w:basedOn w:val="DefaultParagraphFont"/>
    <w:link w:val="CommentText"/>
    <w:uiPriority w:val="99"/>
    <w:rsid w:val="000E1A3B"/>
    <w:rPr>
      <w:rFonts w:ascii="Franklin Gothic Book" w:hAnsi="Franklin Gothic Book"/>
      <w:color w:val="000000" w:themeColor="text1"/>
      <w:spacing w:val="4"/>
      <w:sz w:val="20"/>
      <w:szCs w:val="20"/>
      <w:lang w:val="en-GB"/>
    </w:rPr>
  </w:style>
  <w:style w:type="paragraph" w:styleId="CommentSubject">
    <w:name w:val="annotation subject"/>
    <w:basedOn w:val="CommentText"/>
    <w:next w:val="CommentText"/>
    <w:link w:val="CommentSubjectChar"/>
    <w:uiPriority w:val="99"/>
    <w:semiHidden/>
    <w:unhideWhenUsed/>
    <w:rsid w:val="000E1A3B"/>
    <w:rPr>
      <w:b/>
      <w:bCs/>
    </w:rPr>
  </w:style>
  <w:style w:type="character" w:customStyle="1" w:styleId="CommentSubjectChar">
    <w:name w:val="Comment Subject Char"/>
    <w:basedOn w:val="CommentTextChar"/>
    <w:link w:val="CommentSubject"/>
    <w:uiPriority w:val="99"/>
    <w:semiHidden/>
    <w:rsid w:val="000E1A3B"/>
    <w:rPr>
      <w:rFonts w:ascii="Franklin Gothic Book" w:hAnsi="Franklin Gothic Book"/>
      <w:b/>
      <w:bCs/>
      <w:color w:val="000000" w:themeColor="text1"/>
      <w:spacing w:val="4"/>
      <w:sz w:val="20"/>
      <w:szCs w:val="20"/>
      <w:lang w:val="en-GB"/>
    </w:rPr>
  </w:style>
  <w:style w:type="paragraph" w:customStyle="1" w:styleId="Default">
    <w:name w:val="Default"/>
    <w:rsid w:val="00587A6B"/>
    <w:pPr>
      <w:autoSpaceDE w:val="0"/>
      <w:autoSpaceDN w:val="0"/>
      <w:adjustRightInd w:val="0"/>
    </w:pPr>
    <w:rPr>
      <w:rFonts w:ascii="EUAlbertina" w:hAnsi="EUAlbertina" w:cs="EUAlbertina"/>
      <w:color w:val="000000"/>
      <w:lang w:val="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7A2CE9"/>
    <w:pPr>
      <w:spacing w:after="160" w:line="240" w:lineRule="exact"/>
    </w:pPr>
    <w:rPr>
      <w:spacing w:val="0"/>
      <w:sz w:val="16"/>
      <w:vertAlign w:val="superscript"/>
      <w:lang w:val="de-DE"/>
    </w:rPr>
  </w:style>
  <w:style w:type="character" w:styleId="Hyperlink">
    <w:name w:val="Hyperlink"/>
    <w:basedOn w:val="DefaultParagraphFont"/>
    <w:uiPriority w:val="99"/>
    <w:unhideWhenUsed/>
    <w:rsid w:val="00045A73"/>
    <w:rPr>
      <w:color w:val="8EBED1" w:themeColor="hyperlink"/>
      <w:u w:val="single"/>
    </w:rPr>
  </w:style>
  <w:style w:type="character" w:customStyle="1" w:styleId="UnresolvedMention1">
    <w:name w:val="Unresolved Mention1"/>
    <w:basedOn w:val="DefaultParagraphFont"/>
    <w:uiPriority w:val="99"/>
    <w:semiHidden/>
    <w:unhideWhenUsed/>
    <w:rsid w:val="00E04BDD"/>
    <w:rPr>
      <w:color w:val="605E5C"/>
      <w:shd w:val="clear" w:color="auto" w:fill="E1DFDD"/>
    </w:rPr>
  </w:style>
  <w:style w:type="character" w:styleId="FollowedHyperlink">
    <w:name w:val="FollowedHyperlink"/>
    <w:basedOn w:val="DefaultParagraphFont"/>
    <w:uiPriority w:val="99"/>
    <w:semiHidden/>
    <w:unhideWhenUsed/>
    <w:rsid w:val="00E04BDD"/>
    <w:rPr>
      <w:color w:val="918C88" w:themeColor="followedHyperlink"/>
      <w:u w:val="single"/>
    </w:rPr>
  </w:style>
  <w:style w:type="paragraph" w:styleId="Revision">
    <w:name w:val="Revision"/>
    <w:hidden/>
    <w:uiPriority w:val="99"/>
    <w:semiHidden/>
    <w:rsid w:val="00BC4784"/>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80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road+map&amp;field_fields_of_expertise_tid=All&amp;field_networks_tid=Al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nteract-eu.net/library?title=&amp;field_fields_of_expertise_tid=11&amp;field_networks_tid=Al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nteract-eu.net/librar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teract-eu.net/library?title=&amp;field_fields_of_expertise_tid=11&amp;field_networks_tid=All" TargetMode="Externa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PDF/?uri=CELEX:52021XC0409(01)&amp;from=EN" TargetMode="External"/><Relationship Id="rId2" Type="http://schemas.openxmlformats.org/officeDocument/2006/relationships/hyperlink" Target="https://ec.europa.eu/growth/single-market/public-procurement/rules-implementation/" TargetMode="External"/><Relationship Id="rId1" Type="http://schemas.openxmlformats.org/officeDocument/2006/relationships/hyperlink" Target="https://www.interact-eu.net/library?title=&amp;field_fields_of_expertise_tid=48&amp;field_networks_tid=All" TargetMode="External"/><Relationship Id="rId4" Type="http://schemas.openxmlformats.org/officeDocument/2006/relationships/hyperlink" Target="https://ec.europa.eu/regional_policy/en/policy/how/improving-investment/simplified-cost-op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C01ADC-AAD1-404C-A76D-129D88AE0D8E}">
  <ds:schemaRefs>
    <ds:schemaRef ds:uri="http://schemas.microsoft.com/sharepoint/v3/contenttype/forms"/>
  </ds:schemaRefs>
</ds:datastoreItem>
</file>

<file path=customXml/itemProps2.xml><?xml version="1.0" encoding="utf-8"?>
<ds:datastoreItem xmlns:ds="http://schemas.openxmlformats.org/officeDocument/2006/customXml" ds:itemID="{5E083694-E06C-4B2D-B985-04CB0453DC66}">
  <ds:schemaRefs>
    <ds:schemaRef ds:uri="http://purl.org/dc/terms/"/>
    <ds:schemaRef ds:uri="http://schemas.microsoft.com/office/2006/documentManagement/types"/>
    <ds:schemaRef ds:uri="a8ac735b-4cbf-4c46-8e6c-daab456fcf60"/>
    <ds:schemaRef ds:uri="http://schemas.microsoft.com/office/infopath/2007/PartnerControls"/>
    <ds:schemaRef ds:uri="http://www.w3.org/XML/1998/namespace"/>
    <ds:schemaRef ds:uri="http://purl.org/dc/dcmitype/"/>
    <ds:schemaRef ds:uri="http://schemas.openxmlformats.org/package/2006/metadata/core-properties"/>
    <ds:schemaRef ds:uri="2a122f46-8c42-4f22-91af-c2372f0ea471"/>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260736C1-2D80-4EE5-A55A-271F3017C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E328C2-9846-4699-B7BF-28631414B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1709</Words>
  <Characters>9743</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11430</CharactersWithSpaces>
  <SharedDoc>false</SharedDoc>
  <HyperlinkBase/>
  <HLinks>
    <vt:vector size="36" baseType="variant">
      <vt:variant>
        <vt:i4>6291513</vt:i4>
      </vt:variant>
      <vt:variant>
        <vt:i4>6</vt:i4>
      </vt:variant>
      <vt:variant>
        <vt:i4>0</vt:i4>
      </vt:variant>
      <vt:variant>
        <vt:i4>5</vt:i4>
      </vt:variant>
      <vt:variant>
        <vt:lpwstr>https://www.interact-eu.net/library</vt:lpwstr>
      </vt:variant>
      <vt:variant>
        <vt:lpwstr>3421-presentation-brainstorming-interreg-unit-cost-events</vt:lpwstr>
      </vt:variant>
      <vt:variant>
        <vt:i4>2621484</vt:i4>
      </vt:variant>
      <vt:variant>
        <vt:i4>3</vt:i4>
      </vt:variant>
      <vt:variant>
        <vt:i4>0</vt:i4>
      </vt:variant>
      <vt:variant>
        <vt:i4>5</vt:i4>
      </vt:variant>
      <vt:variant>
        <vt:lpwstr>https://www.interact-eu.net/library?title=&amp;field_fields_of_expertise_tid=11&amp;field_networks_tid=All</vt:lpwstr>
      </vt:variant>
      <vt:variant>
        <vt:lpwstr>3414-factsheet-application-scos-other-areas-eu-programmes-or-member-states-schemes-copy-paste</vt:lpwstr>
      </vt:variant>
      <vt:variant>
        <vt:i4>6815806</vt:i4>
      </vt:variant>
      <vt:variant>
        <vt:i4>0</vt:i4>
      </vt:variant>
      <vt:variant>
        <vt:i4>0</vt:i4>
      </vt:variant>
      <vt:variant>
        <vt:i4>5</vt:i4>
      </vt:variant>
      <vt:variant>
        <vt:lpwstr>https://www.interact-eu.net/library?title=road+map&amp;field_fields_of_expertise_tid=All&amp;field_networks_tid=All</vt:lpwstr>
      </vt:variant>
      <vt:variant>
        <vt:lpwstr>3575-publication-road-map-programme-specific-sco-2021-2027-period</vt:lpwstr>
      </vt:variant>
      <vt:variant>
        <vt:i4>5242972</vt:i4>
      </vt:variant>
      <vt:variant>
        <vt:i4>6</vt:i4>
      </vt:variant>
      <vt:variant>
        <vt:i4>0</vt:i4>
      </vt:variant>
      <vt:variant>
        <vt:i4>5</vt:i4>
      </vt:variant>
      <vt:variant>
        <vt:lpwstr>https://ec.europa.eu/regional_policy/en/policy/how/improving-investment/simplified-cost-options</vt:lpwstr>
      </vt:variant>
      <vt:variant>
        <vt:lpwstr>1</vt:lpwstr>
      </vt:variant>
      <vt:variant>
        <vt:i4>7536693</vt:i4>
      </vt:variant>
      <vt:variant>
        <vt:i4>3</vt:i4>
      </vt:variant>
      <vt:variant>
        <vt:i4>0</vt:i4>
      </vt:variant>
      <vt:variant>
        <vt:i4>5</vt:i4>
      </vt:variant>
      <vt:variant>
        <vt:lpwstr>https://ec.europa.eu/growth/single-market/public-procurement/rules-implementation/</vt:lpwstr>
      </vt:variant>
      <vt:variant>
        <vt:lpwstr/>
      </vt:variant>
      <vt:variant>
        <vt:i4>1507394</vt:i4>
      </vt:variant>
      <vt:variant>
        <vt:i4>0</vt:i4>
      </vt:variant>
      <vt:variant>
        <vt:i4>0</vt:i4>
      </vt:variant>
      <vt:variant>
        <vt:i4>5</vt:i4>
      </vt:variant>
      <vt:variant>
        <vt:lpwstr>https://www.interact-eu.net/library?title=&amp;field_fields_of_expertise_tid=48&amp;field_networks_tid=All</vt:lpwstr>
      </vt:variant>
      <vt:variant>
        <vt:lpwstr>2669-publication-roadmap-public-procurement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2022-02-23T13:49:00Z</dcterms:created>
  <dcterms:modified xsi:type="dcterms:W3CDTF">2022-02-24T10:22:00Z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